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2F1" w:rsidRDefault="00C21DA7" w:rsidP="00A312F1">
      <w:pPr>
        <w:rPr>
          <w:b/>
          <w:sz w:val="32"/>
          <w:szCs w:val="32"/>
        </w:rPr>
      </w:pPr>
      <w:r>
        <w:rPr>
          <w:b/>
          <w:bCs/>
          <w:sz w:val="32"/>
          <w:szCs w:val="32"/>
        </w:rPr>
        <w:t>Mathematics</w:t>
      </w:r>
      <w:r w:rsidR="00A312F1">
        <w:rPr>
          <w:sz w:val="32"/>
          <w:szCs w:val="32"/>
        </w:rPr>
        <w:t xml:space="preserve"> </w:t>
      </w:r>
      <w:r w:rsidR="00A312F1">
        <w:rPr>
          <w:b/>
          <w:sz w:val="32"/>
          <w:szCs w:val="32"/>
        </w:rPr>
        <w:t>Depth-of-Knowledge-Levels</w:t>
      </w:r>
    </w:p>
    <w:p w:rsidR="00C21DA7" w:rsidRDefault="00C21DA7" w:rsidP="00A312F1">
      <w:pPr>
        <w:rPr>
          <w:b/>
          <w:sz w:val="32"/>
          <w:szCs w:val="32"/>
        </w:rPr>
      </w:pPr>
      <w:r>
        <w:rPr>
          <w:b/>
          <w:sz w:val="32"/>
          <w:szCs w:val="32"/>
        </w:rPr>
        <w:t>Examples</w:t>
      </w:r>
    </w:p>
    <w:p w:rsidR="00A312F1" w:rsidRDefault="00A312F1" w:rsidP="00A312F1">
      <w:pPr>
        <w:jc w:val="center"/>
        <w:rPr>
          <w:u w:val="single"/>
        </w:rPr>
      </w:pPr>
    </w:p>
    <w:p w:rsidR="00A312F1" w:rsidRDefault="00A312F1" w:rsidP="00A312F1">
      <w:pPr>
        <w:rPr>
          <w:del w:id="0" w:author="margaret h. powell" w:date="2005-02-14T08:23:00Z"/>
        </w:rPr>
      </w:pPr>
    </w:p>
    <w:p w:rsidR="00A312F1" w:rsidRDefault="00A312F1" w:rsidP="00A312F1">
      <w:pPr>
        <w:rPr>
          <w:del w:id="1" w:author="margaret h. powell" w:date="2005-02-04T09:35:00Z"/>
        </w:rPr>
      </w:pPr>
    </w:p>
    <w:p w:rsidR="00A312F1" w:rsidRDefault="00A312F1" w:rsidP="00A312F1">
      <w:del w:id="2" w:author="margaret h. powell" w:date="2005-07-15T08:04:00Z">
        <w:r>
          <w:delText xml:space="preserve">ii.  </w:delText>
        </w:r>
      </w:del>
      <w:r>
        <w:rPr>
          <w:u w:val="single"/>
        </w:rPr>
        <w:t>Sample Math</w:t>
      </w:r>
      <w:ins w:id="3" w:author="margaret h. powell" w:date="2005-02-14T08:16:00Z">
        <w:r>
          <w:rPr>
            <w:u w:val="single"/>
          </w:rPr>
          <w:t>ematics</w:t>
        </w:r>
      </w:ins>
      <w:r>
        <w:rPr>
          <w:u w:val="single"/>
        </w:rPr>
        <w:t xml:space="preserve"> Assessment Items</w:t>
      </w:r>
    </w:p>
    <w:p w:rsidR="00A312F1" w:rsidRDefault="00A312F1" w:rsidP="00A312F1"/>
    <w:p w:rsidR="00A312F1" w:rsidRDefault="00A312F1" w:rsidP="00A312F1">
      <w:r>
        <w:t>Now try coding some sample assessment items using the Math</w:t>
      </w:r>
      <w:ins w:id="4" w:author="margaret h. powell" w:date="2005-02-14T08:16:00Z">
        <w:r>
          <w:t>ematics</w:t>
        </w:r>
      </w:ins>
      <w:r>
        <w:t xml:space="preserve"> DOK Levels.</w:t>
      </w:r>
      <w:del w:id="5" w:author="margaret h. powell" w:date="2005-02-04T09:35:00Z">
        <w:r>
          <w:delText xml:space="preserve"> </w:delText>
        </w:r>
      </w:del>
      <w:r>
        <w:t xml:space="preserve"> </w:t>
      </w:r>
      <w:del w:id="6" w:author="margaret h. powell" w:date="2005-02-14T08:23:00Z">
        <w:r>
          <w:delText xml:space="preserve">There are </w:delText>
        </w:r>
      </w:del>
      <w:del w:id="7" w:author="margaret h. powell" w:date="2005-02-04T09:35:00Z">
        <w:r>
          <w:delText>thirteen</w:delText>
        </w:r>
      </w:del>
      <w:r>
        <w:t xml:space="preserve"> </w:t>
      </w:r>
      <w:del w:id="8" w:author="margaret h. powell" w:date="2005-02-14T08:23:00Z">
        <w:r>
          <w:delText>s</w:delText>
        </w:r>
      </w:del>
      <w:r w:rsidR="006400CA">
        <w:t>The following are sa</w:t>
      </w:r>
      <w:r>
        <w:t>mple items</w:t>
      </w:r>
      <w:del w:id="9" w:author="margaret h. powell" w:date="2005-02-14T08:24:00Z">
        <w:r>
          <w:delText xml:space="preserve"> here</w:delText>
        </w:r>
      </w:del>
      <w:del w:id="10" w:author="margaret h. powell" w:date="2005-06-10T11:04:00Z">
        <w:r>
          <w:delText>,</w:delText>
        </w:r>
      </w:del>
      <w:r>
        <w:t xml:space="preserve"> for three different grade levels. </w:t>
      </w:r>
      <w:del w:id="11" w:author="margaret h. powell" w:date="2005-02-14T08:16:00Z">
        <w:r>
          <w:delText xml:space="preserve"> </w:delText>
        </w:r>
      </w:del>
      <w:r>
        <w:t>After you are finished coding these, read our “</w:t>
      </w:r>
      <w:del w:id="12" w:author="margaret h. powell" w:date="2005-02-04T09:35:00Z">
        <w:r>
          <w:delText>a</w:delText>
        </w:r>
      </w:del>
      <w:ins w:id="13" w:author="margaret h. powell" w:date="2005-02-04T09:35:00Z">
        <w:r>
          <w:t>A</w:t>
        </w:r>
      </w:ins>
      <w:r>
        <w:t xml:space="preserve">nswers” on the </w:t>
      </w:r>
      <w:ins w:id="14" w:author="margaret h. powell" w:date="2005-07-14T08:12:00Z">
        <w:r>
          <w:t xml:space="preserve">page that </w:t>
        </w:r>
      </w:ins>
      <w:r>
        <w:t>follow</w:t>
      </w:r>
      <w:ins w:id="15" w:author="margaret h. powell" w:date="2005-07-14T08:12:00Z">
        <w:r>
          <w:t>s</w:t>
        </w:r>
      </w:ins>
      <w:del w:id="16" w:author="margaret h. powell" w:date="2005-07-14T08:12:00Z">
        <w:r>
          <w:delText>ing page</w:delText>
        </w:r>
      </w:del>
      <w:r>
        <w:t>.</w:t>
      </w:r>
    </w:p>
    <w:p w:rsidR="00A312F1" w:rsidRDefault="00A312F1" w:rsidP="00A312F1"/>
    <w:p w:rsidR="00A312F1" w:rsidRDefault="00A312F1" w:rsidP="00A312F1"/>
    <w:p w:rsidR="00A312F1" w:rsidRPr="006400CA" w:rsidRDefault="00A312F1" w:rsidP="00A312F1">
      <w:pPr>
        <w:rPr>
          <w:b/>
        </w:rPr>
      </w:pPr>
      <w:ins w:id="17" w:author="margaret h. powell" w:date="2005-07-15T08:05:00Z">
        <w:r w:rsidRPr="006400CA">
          <w:rPr>
            <w:b/>
          </w:rPr>
          <w:t>[</w:t>
        </w:r>
      </w:ins>
      <w:r w:rsidRPr="006400CA">
        <w:rPr>
          <w:b/>
        </w:rPr>
        <w:t xml:space="preserve">The following </w:t>
      </w:r>
      <w:del w:id="18" w:author="margaret h. powell" w:date="2005-02-14T08:24:00Z">
        <w:r w:rsidRPr="006400CA">
          <w:rPr>
            <w:b/>
          </w:rPr>
          <w:delText>5</w:delText>
        </w:r>
      </w:del>
      <w:ins w:id="19" w:author="margaret h. powell" w:date="2005-02-14T08:24:00Z">
        <w:r w:rsidRPr="006400CA">
          <w:rPr>
            <w:b/>
          </w:rPr>
          <w:t>five</w:t>
        </w:r>
      </w:ins>
      <w:r w:rsidRPr="006400CA">
        <w:rPr>
          <w:b/>
        </w:rPr>
        <w:t xml:space="preserve"> items are from </w:t>
      </w:r>
      <w:r w:rsidRPr="006400CA">
        <w:rPr>
          <w:b/>
          <w:u w:val="single"/>
        </w:rPr>
        <w:t>Grade 4</w:t>
      </w:r>
      <w:r w:rsidRPr="006400CA">
        <w:rPr>
          <w:b/>
        </w:rPr>
        <w:t xml:space="preserve"> math</w:t>
      </w:r>
      <w:ins w:id="20" w:author="margaret h. powell" w:date="2005-02-04T09:36:00Z">
        <w:r w:rsidRPr="006400CA">
          <w:rPr>
            <w:b/>
          </w:rPr>
          <w:t>ematics</w:t>
        </w:r>
      </w:ins>
      <w:r w:rsidRPr="006400CA">
        <w:rPr>
          <w:b/>
        </w:rPr>
        <w:t xml:space="preserve"> assessments</w:t>
      </w:r>
      <w:del w:id="21" w:author="margaret h. powell" w:date="2005-07-15T08:05:00Z">
        <w:r w:rsidRPr="006400CA">
          <w:rPr>
            <w:b/>
          </w:rPr>
          <w:delText>:</w:delText>
        </w:r>
      </w:del>
      <w:ins w:id="22" w:author="margaret h. powell" w:date="2005-07-15T08:05:00Z">
        <w:r w:rsidRPr="006400CA">
          <w:rPr>
            <w:b/>
          </w:rPr>
          <w:t>]</w:t>
        </w:r>
      </w:ins>
    </w:p>
    <w:p w:rsidR="00A312F1" w:rsidRDefault="00A312F1" w:rsidP="00A312F1"/>
    <w:p w:rsidR="00A312F1" w:rsidRDefault="00A312F1" w:rsidP="00A312F1">
      <w:pPr>
        <w:rPr>
          <w:del w:id="23" w:author="margaret h. powell" w:date="2005-06-10T11:06:00Z"/>
        </w:rPr>
      </w:pPr>
    </w:p>
    <w:p w:rsidR="00A312F1" w:rsidRDefault="00A312F1" w:rsidP="00A312F1">
      <w:pPr>
        <w:rPr>
          <w:b/>
        </w:rPr>
      </w:pPr>
      <w:r>
        <w:rPr>
          <w:b/>
        </w:rPr>
        <w:t>1)</w:t>
      </w:r>
    </w:p>
    <w:p w:rsidR="00A312F1" w:rsidRDefault="00A312F1" w:rsidP="00A312F1">
      <w:r>
        <w:rPr>
          <w:noProof/>
        </w:rPr>
        <w:drawing>
          <wp:inline distT="0" distB="0" distL="0" distR="0">
            <wp:extent cx="4787900" cy="1562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8711" t="3529"/>
                    <a:stretch>
                      <a:fillRect/>
                    </a:stretch>
                  </pic:blipFill>
                  <pic:spPr bwMode="auto">
                    <a:xfrm>
                      <a:off x="0" y="0"/>
                      <a:ext cx="4787900" cy="15621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rPr>
          <w:del w:id="24" w:author="margaret h. powell" w:date="2005-06-10T11:06:00Z"/>
        </w:rPr>
      </w:pPr>
    </w:p>
    <w:p w:rsidR="00A312F1" w:rsidRDefault="00A312F1" w:rsidP="006400CA">
      <w:pPr>
        <w:ind w:left="720" w:hanging="720"/>
      </w:pPr>
      <w:r>
        <w:rPr>
          <w:b/>
        </w:rPr>
        <w:t>2)</w:t>
      </w:r>
      <w:r w:rsidR="006400CA">
        <w:rPr>
          <w:b/>
        </w:rPr>
        <w:tab/>
      </w:r>
      <w:del w:id="25" w:author="margaret h. powell" w:date="2005-06-10T11:07:00Z">
        <w:r>
          <w:delText>S</w:delText>
        </w:r>
      </w:del>
      <w:ins w:id="26" w:author="margaret h. powell" w:date="2005-06-10T11:07:00Z">
        <w:r>
          <w:t>S</w:t>
        </w:r>
      </w:ins>
      <w:r>
        <w:t xml:space="preserve">am, Terry, and Kim each own some baseball cards that Ted is willing to trade them for. </w:t>
      </w:r>
      <w:del w:id="27" w:author="margaret h. powell" w:date="2005-02-04T09:36:00Z">
        <w:r>
          <w:delText xml:space="preserve"> </w:delText>
        </w:r>
      </w:del>
      <w:r>
        <w:t>Here is what they are worth:</w:t>
      </w:r>
    </w:p>
    <w:p w:rsidR="00A312F1" w:rsidRDefault="00A312F1" w:rsidP="00A312F1"/>
    <w:p w:rsidR="00A312F1" w:rsidRDefault="00A312F1" w:rsidP="00A312F1"/>
    <w:tbl>
      <w:tblPr>
        <w:tblW w:w="7848"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6"/>
        <w:gridCol w:w="722"/>
        <w:gridCol w:w="236"/>
        <w:gridCol w:w="1539"/>
        <w:gridCol w:w="828"/>
        <w:gridCol w:w="277"/>
        <w:gridCol w:w="1620"/>
        <w:gridCol w:w="720"/>
      </w:tblGrid>
      <w:tr w:rsidR="00A312F1" w:rsidTr="004E5E51">
        <w:trPr>
          <w:jc w:val="center"/>
        </w:trPr>
        <w:tc>
          <w:tcPr>
            <w:tcW w:w="2628" w:type="dxa"/>
            <w:gridSpan w:val="2"/>
          </w:tcPr>
          <w:p w:rsidR="00A312F1" w:rsidRDefault="00A312F1" w:rsidP="004E5E51">
            <w:pPr>
              <w:rPr>
                <w:u w:val="single"/>
              </w:rPr>
            </w:pPr>
            <w:r>
              <w:rPr>
                <w:u w:val="single"/>
              </w:rPr>
              <w:t>Sam’s cards:</w:t>
            </w:r>
          </w:p>
        </w:tc>
        <w:tc>
          <w:tcPr>
            <w:tcW w:w="236" w:type="dxa"/>
          </w:tcPr>
          <w:p w:rsidR="00A312F1" w:rsidRDefault="00A312F1" w:rsidP="004E5E51"/>
        </w:tc>
        <w:tc>
          <w:tcPr>
            <w:tcW w:w="2367" w:type="dxa"/>
            <w:gridSpan w:val="2"/>
          </w:tcPr>
          <w:p w:rsidR="00A312F1" w:rsidRDefault="00A312F1" w:rsidP="004E5E51">
            <w:r>
              <w:rPr>
                <w:u w:val="single"/>
              </w:rPr>
              <w:t>Tetsuo’s cards:</w:t>
            </w:r>
          </w:p>
        </w:tc>
        <w:tc>
          <w:tcPr>
            <w:tcW w:w="277" w:type="dxa"/>
          </w:tcPr>
          <w:p w:rsidR="00A312F1" w:rsidRDefault="00A312F1" w:rsidP="004E5E51"/>
        </w:tc>
        <w:tc>
          <w:tcPr>
            <w:tcW w:w="2340" w:type="dxa"/>
            <w:gridSpan w:val="2"/>
          </w:tcPr>
          <w:p w:rsidR="00A312F1" w:rsidRDefault="00A312F1" w:rsidP="004E5E51">
            <w:r>
              <w:rPr>
                <w:u w:val="single"/>
              </w:rPr>
              <w:t>Kim’s cards:</w:t>
            </w:r>
          </w:p>
        </w:tc>
      </w:tr>
      <w:tr w:rsidR="00A312F1" w:rsidTr="004E5E51">
        <w:trPr>
          <w:jc w:val="center"/>
        </w:trPr>
        <w:tc>
          <w:tcPr>
            <w:tcW w:w="1906" w:type="dxa"/>
          </w:tcPr>
          <w:p w:rsidR="00A312F1" w:rsidRDefault="00A312F1" w:rsidP="004E5E51"/>
        </w:tc>
        <w:tc>
          <w:tcPr>
            <w:tcW w:w="722" w:type="dxa"/>
          </w:tcPr>
          <w:p w:rsidR="00A312F1" w:rsidRDefault="00A312F1" w:rsidP="004E5E51"/>
        </w:tc>
        <w:tc>
          <w:tcPr>
            <w:tcW w:w="236" w:type="dxa"/>
          </w:tcPr>
          <w:p w:rsidR="00A312F1" w:rsidRDefault="00A312F1" w:rsidP="004E5E51"/>
        </w:tc>
        <w:tc>
          <w:tcPr>
            <w:tcW w:w="1539" w:type="dxa"/>
          </w:tcPr>
          <w:p w:rsidR="00A312F1" w:rsidRDefault="00A312F1" w:rsidP="004E5E51"/>
        </w:tc>
        <w:tc>
          <w:tcPr>
            <w:tcW w:w="828" w:type="dxa"/>
          </w:tcPr>
          <w:p w:rsidR="00A312F1" w:rsidRDefault="00A312F1" w:rsidP="004E5E51"/>
        </w:tc>
        <w:tc>
          <w:tcPr>
            <w:tcW w:w="277" w:type="dxa"/>
          </w:tcPr>
          <w:p w:rsidR="00A312F1" w:rsidRDefault="00A312F1" w:rsidP="004E5E51"/>
        </w:tc>
        <w:tc>
          <w:tcPr>
            <w:tcW w:w="1620" w:type="dxa"/>
          </w:tcPr>
          <w:p w:rsidR="00A312F1" w:rsidRDefault="00A312F1" w:rsidP="004E5E51"/>
        </w:tc>
        <w:tc>
          <w:tcPr>
            <w:tcW w:w="720" w:type="dxa"/>
          </w:tcPr>
          <w:p w:rsidR="00A312F1" w:rsidRDefault="00A312F1" w:rsidP="004E5E51"/>
        </w:tc>
      </w:tr>
      <w:tr w:rsidR="00A312F1" w:rsidTr="004E5E51">
        <w:trPr>
          <w:jc w:val="center"/>
        </w:trPr>
        <w:tc>
          <w:tcPr>
            <w:tcW w:w="1906" w:type="dxa"/>
          </w:tcPr>
          <w:p w:rsidR="00A312F1" w:rsidRDefault="00A312F1" w:rsidP="004E5E51">
            <w:r>
              <w:t>Bret Boone</w:t>
            </w:r>
          </w:p>
        </w:tc>
        <w:tc>
          <w:tcPr>
            <w:tcW w:w="722" w:type="dxa"/>
          </w:tcPr>
          <w:p w:rsidR="00A312F1" w:rsidRDefault="00A312F1" w:rsidP="004E5E51">
            <w:r>
              <w:t>$0.80</w:t>
            </w:r>
          </w:p>
        </w:tc>
        <w:tc>
          <w:tcPr>
            <w:tcW w:w="236" w:type="dxa"/>
          </w:tcPr>
          <w:p w:rsidR="00A312F1" w:rsidRDefault="00A312F1" w:rsidP="004E5E51"/>
        </w:tc>
        <w:tc>
          <w:tcPr>
            <w:tcW w:w="1539" w:type="dxa"/>
          </w:tcPr>
          <w:p w:rsidR="00A312F1" w:rsidRDefault="00A312F1" w:rsidP="004E5E51">
            <w:r>
              <w:t>Sammy Sosa</w:t>
            </w:r>
          </w:p>
        </w:tc>
        <w:tc>
          <w:tcPr>
            <w:tcW w:w="828" w:type="dxa"/>
          </w:tcPr>
          <w:p w:rsidR="00A312F1" w:rsidRDefault="00A312F1" w:rsidP="004E5E51">
            <w:r>
              <w:t>$1.30</w:t>
            </w:r>
          </w:p>
        </w:tc>
        <w:tc>
          <w:tcPr>
            <w:tcW w:w="277" w:type="dxa"/>
          </w:tcPr>
          <w:p w:rsidR="00A312F1" w:rsidRDefault="00A312F1" w:rsidP="004E5E51"/>
        </w:tc>
        <w:tc>
          <w:tcPr>
            <w:tcW w:w="1620" w:type="dxa"/>
          </w:tcPr>
          <w:p w:rsidR="00A312F1" w:rsidRDefault="00A312F1" w:rsidP="004E5E51">
            <w:r>
              <w:t>Randy Johnson</w:t>
            </w:r>
          </w:p>
        </w:tc>
        <w:tc>
          <w:tcPr>
            <w:tcW w:w="720" w:type="dxa"/>
          </w:tcPr>
          <w:p w:rsidR="00A312F1" w:rsidRDefault="00A312F1" w:rsidP="004E5E51">
            <w:r>
              <w:t>$0.70</w:t>
            </w:r>
          </w:p>
        </w:tc>
      </w:tr>
      <w:tr w:rsidR="00A312F1" w:rsidTr="004E5E51">
        <w:trPr>
          <w:jc w:val="center"/>
        </w:trPr>
        <w:tc>
          <w:tcPr>
            <w:tcW w:w="1906" w:type="dxa"/>
          </w:tcPr>
          <w:p w:rsidR="00A312F1" w:rsidRDefault="00A312F1" w:rsidP="004E5E51">
            <w:r>
              <w:t xml:space="preserve">Andres </w:t>
            </w:r>
            <w:proofErr w:type="spellStart"/>
            <w:r>
              <w:t>Galarraga</w:t>
            </w:r>
            <w:proofErr w:type="spellEnd"/>
          </w:p>
        </w:tc>
        <w:tc>
          <w:tcPr>
            <w:tcW w:w="722" w:type="dxa"/>
          </w:tcPr>
          <w:p w:rsidR="00A312F1" w:rsidRDefault="00A312F1" w:rsidP="004E5E51">
            <w:r>
              <w:t>$0.40</w:t>
            </w:r>
          </w:p>
        </w:tc>
        <w:tc>
          <w:tcPr>
            <w:tcW w:w="236" w:type="dxa"/>
          </w:tcPr>
          <w:p w:rsidR="00A312F1" w:rsidRDefault="00A312F1" w:rsidP="004E5E51"/>
        </w:tc>
        <w:tc>
          <w:tcPr>
            <w:tcW w:w="1539" w:type="dxa"/>
          </w:tcPr>
          <w:p w:rsidR="00A312F1" w:rsidRDefault="00A312F1" w:rsidP="004E5E51">
            <w:r>
              <w:t>Greg Maddux</w:t>
            </w:r>
          </w:p>
        </w:tc>
        <w:tc>
          <w:tcPr>
            <w:tcW w:w="828" w:type="dxa"/>
          </w:tcPr>
          <w:p w:rsidR="00A312F1" w:rsidRDefault="00A312F1" w:rsidP="004E5E51">
            <w:r>
              <w:t>$1.00</w:t>
            </w:r>
          </w:p>
        </w:tc>
        <w:tc>
          <w:tcPr>
            <w:tcW w:w="277" w:type="dxa"/>
          </w:tcPr>
          <w:p w:rsidR="00A312F1" w:rsidRDefault="00A312F1" w:rsidP="004E5E51"/>
        </w:tc>
        <w:tc>
          <w:tcPr>
            <w:tcW w:w="1620" w:type="dxa"/>
          </w:tcPr>
          <w:p w:rsidR="00A312F1" w:rsidRDefault="00A312F1" w:rsidP="004E5E51">
            <w:r>
              <w:t>Barry Bonds</w:t>
            </w:r>
          </w:p>
        </w:tc>
        <w:tc>
          <w:tcPr>
            <w:tcW w:w="720" w:type="dxa"/>
          </w:tcPr>
          <w:p w:rsidR="00A312F1" w:rsidRDefault="00A312F1" w:rsidP="004E5E51">
            <w:r>
              <w:t>$2.30</w:t>
            </w:r>
          </w:p>
        </w:tc>
      </w:tr>
      <w:tr w:rsidR="00A312F1" w:rsidTr="004E5E51">
        <w:trPr>
          <w:jc w:val="center"/>
        </w:trPr>
        <w:tc>
          <w:tcPr>
            <w:tcW w:w="1906" w:type="dxa"/>
          </w:tcPr>
          <w:p w:rsidR="00A312F1" w:rsidRDefault="00A312F1" w:rsidP="004E5E51">
            <w:r>
              <w:t>Mark McGuire</w:t>
            </w:r>
          </w:p>
        </w:tc>
        <w:tc>
          <w:tcPr>
            <w:tcW w:w="722" w:type="dxa"/>
          </w:tcPr>
          <w:p w:rsidR="00A312F1" w:rsidRDefault="00A312F1" w:rsidP="004E5E51">
            <w:r>
              <w:t>$1.50</w:t>
            </w:r>
          </w:p>
        </w:tc>
        <w:tc>
          <w:tcPr>
            <w:tcW w:w="236" w:type="dxa"/>
          </w:tcPr>
          <w:p w:rsidR="00A312F1" w:rsidRDefault="00A312F1" w:rsidP="004E5E51"/>
        </w:tc>
        <w:tc>
          <w:tcPr>
            <w:tcW w:w="1539" w:type="dxa"/>
          </w:tcPr>
          <w:p w:rsidR="00A312F1" w:rsidRDefault="00A312F1" w:rsidP="004E5E51"/>
        </w:tc>
        <w:tc>
          <w:tcPr>
            <w:tcW w:w="828" w:type="dxa"/>
          </w:tcPr>
          <w:p w:rsidR="00A312F1" w:rsidRDefault="00A312F1" w:rsidP="004E5E51"/>
        </w:tc>
        <w:tc>
          <w:tcPr>
            <w:tcW w:w="277" w:type="dxa"/>
          </w:tcPr>
          <w:p w:rsidR="00A312F1" w:rsidRDefault="00A312F1" w:rsidP="004E5E51"/>
        </w:tc>
        <w:tc>
          <w:tcPr>
            <w:tcW w:w="1620" w:type="dxa"/>
          </w:tcPr>
          <w:p w:rsidR="00A312F1" w:rsidRDefault="00A312F1" w:rsidP="004E5E51"/>
        </w:tc>
        <w:tc>
          <w:tcPr>
            <w:tcW w:w="720" w:type="dxa"/>
          </w:tcPr>
          <w:p w:rsidR="00A312F1" w:rsidRDefault="00A312F1" w:rsidP="004E5E51"/>
        </w:tc>
      </w:tr>
    </w:tbl>
    <w:p w:rsidR="00A312F1" w:rsidRDefault="00A312F1" w:rsidP="00A312F1"/>
    <w:p w:rsidR="00A312F1" w:rsidRDefault="00A312F1" w:rsidP="00A312F1">
      <w:pPr>
        <w:ind w:left="720" w:right="720"/>
      </w:pPr>
      <w:r>
        <w:t xml:space="preserve">Ted will trade his Alex Rodriguez card for $6.75 worth of cards. </w:t>
      </w:r>
      <w:del w:id="28" w:author="margaret h. powell" w:date="2005-02-04T09:36:00Z">
        <w:r>
          <w:delText xml:space="preserve"> </w:delText>
        </w:r>
      </w:del>
      <w:r>
        <w:t>What is the best trade that Sam, Tetsuo, and Kim can make for Ted’s Alex Rodriguez card?</w:t>
      </w:r>
    </w:p>
    <w:p w:rsidR="00C21DA7" w:rsidRDefault="00C21DA7" w:rsidP="00A312F1">
      <w:pPr>
        <w:ind w:left="720" w:right="720"/>
      </w:pPr>
    </w:p>
    <w:p w:rsidR="00A312F1" w:rsidRDefault="00A312F1" w:rsidP="00A312F1">
      <w:pPr>
        <w:ind w:left="720" w:right="720"/>
      </w:pPr>
      <w:r>
        <w:t>What trade could Sam, Tetsuo, and Kim offer Ted that would be the most fair between Sam, Tetsuo, and Kim?</w:t>
      </w:r>
    </w:p>
    <w:p w:rsidR="00A312F1" w:rsidRDefault="00A312F1" w:rsidP="00A312F1">
      <w:pPr>
        <w:ind w:left="720" w:right="720"/>
      </w:pPr>
      <w:r>
        <w:t xml:space="preserve"> </w:t>
      </w:r>
    </w:p>
    <w:p w:rsidR="00A312F1" w:rsidRDefault="00A312F1" w:rsidP="006400CA">
      <w:pPr>
        <w:ind w:right="720"/>
      </w:pPr>
    </w:p>
    <w:p w:rsidR="00A312F1" w:rsidRDefault="00A312F1" w:rsidP="00A312F1">
      <w:pPr>
        <w:ind w:left="720" w:right="720"/>
      </w:pPr>
      <w:r>
        <w:t>Explain your thinking and show all your work.</w:t>
      </w:r>
    </w:p>
    <w:p w:rsidR="00C21DA7" w:rsidRDefault="00C21DA7" w:rsidP="00A312F1">
      <w:pPr>
        <w:ind w:left="720" w:right="720"/>
      </w:pPr>
    </w:p>
    <w:p w:rsidR="00A312F1" w:rsidRDefault="00A312F1" w:rsidP="00A312F1">
      <w:pPr>
        <w:rPr>
          <w:b/>
        </w:rPr>
      </w:pPr>
      <w:r>
        <w:rPr>
          <w:b/>
        </w:rPr>
        <w:lastRenderedPageBreak/>
        <w:t>3)</w:t>
      </w:r>
    </w:p>
    <w:p w:rsidR="00A312F1" w:rsidRDefault="00A312F1" w:rsidP="00A312F1">
      <w:r>
        <w:rPr>
          <w:noProof/>
        </w:rPr>
        <w:drawing>
          <wp:inline distT="0" distB="0" distL="0" distR="0">
            <wp:extent cx="4940300" cy="1651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8466" t="3868"/>
                    <a:stretch>
                      <a:fillRect/>
                    </a:stretch>
                  </pic:blipFill>
                  <pic:spPr bwMode="auto">
                    <a:xfrm>
                      <a:off x="0" y="0"/>
                      <a:ext cx="4940300" cy="1651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rPr>
          <w:b/>
        </w:rPr>
      </w:pPr>
      <w:r>
        <w:rPr>
          <w:b/>
        </w:rPr>
        <w:t>4)</w:t>
      </w:r>
    </w:p>
    <w:tbl>
      <w:tblPr>
        <w:tblpPr w:leftFromText="45" w:rightFromText="45" w:vertAnchor="text"/>
        <w:tblW w:w="9150" w:type="dxa"/>
        <w:tblCellSpacing w:w="0" w:type="dxa"/>
        <w:tblCellMar>
          <w:left w:w="0" w:type="dxa"/>
          <w:right w:w="0" w:type="dxa"/>
        </w:tblCellMar>
        <w:tblLook w:val="0000"/>
      </w:tblPr>
      <w:tblGrid>
        <w:gridCol w:w="60"/>
        <w:gridCol w:w="9090"/>
      </w:tblGrid>
      <w:tr w:rsidR="00A312F1" w:rsidTr="004E5E51">
        <w:trPr>
          <w:tblCellSpacing w:w="0" w:type="dxa"/>
        </w:trPr>
        <w:tc>
          <w:tcPr>
            <w:tcW w:w="0" w:type="auto"/>
            <w:gridSpan w:val="2"/>
          </w:tcPr>
          <w:p w:rsidR="00A312F1" w:rsidRDefault="00A312F1" w:rsidP="004E5E51">
            <w:r>
              <w:t>Think carefully about the following question. Write a complete answer. You may use drawings, words, and numbers to explain your answer. Be sure to show all of your work.</w:t>
            </w:r>
            <w:r>
              <w:br/>
              <w:t> </w:t>
            </w:r>
          </w:p>
        </w:tc>
      </w:tr>
      <w:tr w:rsidR="00A312F1" w:rsidTr="004E5E51">
        <w:trPr>
          <w:tblCellSpacing w:w="0" w:type="dxa"/>
        </w:trPr>
        <w:tc>
          <w:tcPr>
            <w:tcW w:w="0" w:type="auto"/>
          </w:tcPr>
          <w:p w:rsidR="00A312F1" w:rsidRDefault="00A312F1" w:rsidP="004E5E51">
            <w:r>
              <w:t> </w:t>
            </w:r>
          </w:p>
        </w:tc>
        <w:tc>
          <w:tcPr>
            <w:tcW w:w="9090" w:type="dxa"/>
          </w:tcPr>
          <w:p w:rsidR="00A312F1" w:rsidRDefault="00A312F1" w:rsidP="004E5E51">
            <w:r>
              <w:t xml:space="preserve">Laura wanted to enter the number 8375 into her calculator. By mistake, she entered the number 8275. Without clearing the calculator, how could she correct her mistake? </w:t>
            </w:r>
            <w:r>
              <w:br/>
              <w:t xml:space="preserve">  </w:t>
            </w:r>
          </w:p>
        </w:tc>
      </w:tr>
    </w:tbl>
    <w:p w:rsidR="00A312F1" w:rsidRDefault="00A312F1" w:rsidP="00A312F1">
      <w:r>
        <w:t xml:space="preserve">      Without clearing the calculator, how could she correct her mistake another way?</w:t>
      </w:r>
      <w:r>
        <w:br/>
        <w:t xml:space="preserve"> </w:t>
      </w:r>
    </w:p>
    <w:p w:rsidR="00A312F1" w:rsidRDefault="00A312F1" w:rsidP="00A312F1"/>
    <w:p w:rsidR="00A312F1" w:rsidRDefault="00A312F1" w:rsidP="00A312F1"/>
    <w:p w:rsidR="00A312F1" w:rsidRDefault="00A312F1" w:rsidP="00A312F1"/>
    <w:p w:rsidR="00A312F1" w:rsidRDefault="00A312F1" w:rsidP="00A312F1">
      <w:pPr>
        <w:rPr>
          <w:b/>
        </w:rPr>
      </w:pPr>
      <w:r>
        <w:rPr>
          <w:b/>
        </w:rPr>
        <w:t>5)</w:t>
      </w:r>
    </w:p>
    <w:p w:rsidR="00A312F1" w:rsidRDefault="00A312F1" w:rsidP="00A312F1"/>
    <w:tbl>
      <w:tblPr>
        <w:tblW w:w="9150" w:type="dxa"/>
        <w:tblCellSpacing w:w="0" w:type="dxa"/>
        <w:tblCellMar>
          <w:left w:w="0" w:type="dxa"/>
          <w:right w:w="0" w:type="dxa"/>
        </w:tblCellMar>
        <w:tblLook w:val="0000"/>
      </w:tblPr>
      <w:tblGrid>
        <w:gridCol w:w="60"/>
        <w:gridCol w:w="314"/>
        <w:gridCol w:w="8776"/>
      </w:tblGrid>
      <w:tr w:rsidR="00A312F1" w:rsidTr="004E5E51">
        <w:trPr>
          <w:tblCellSpacing w:w="0" w:type="dxa"/>
        </w:trPr>
        <w:tc>
          <w:tcPr>
            <w:tcW w:w="0" w:type="auto"/>
            <w:gridSpan w:val="3"/>
            <w:vAlign w:val="center"/>
          </w:tcPr>
          <w:p w:rsidR="00A312F1" w:rsidRDefault="00A312F1" w:rsidP="004E5E51">
            <w:pPr>
              <w:jc w:val="center"/>
            </w:pPr>
            <w:r>
              <w:rPr>
                <w:noProof/>
              </w:rPr>
              <w:drawing>
                <wp:inline distT="0" distB="0" distL="0" distR="0">
                  <wp:extent cx="4978400" cy="2540000"/>
                  <wp:effectExtent l="0" t="0" r="0" b="0"/>
                  <wp:docPr id="3" name="Picture 3" descr="Stimulu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imulus Image"/>
                          <pic:cNvPicPr>
                            <a:picLocks noChangeAspect="1" noChangeArrowheads="1"/>
                          </pic:cNvPicPr>
                        </pic:nvPicPr>
                        <pic:blipFill>
                          <a:blip r:embed="rId9" cstate="print"/>
                          <a:srcRect/>
                          <a:stretch>
                            <a:fillRect/>
                          </a:stretch>
                        </pic:blipFill>
                        <pic:spPr bwMode="auto">
                          <a:xfrm>
                            <a:off x="0" y="0"/>
                            <a:ext cx="4978400" cy="2540000"/>
                          </a:xfrm>
                          <a:prstGeom prst="rect">
                            <a:avLst/>
                          </a:prstGeom>
                          <a:noFill/>
                          <a:ln w="9525">
                            <a:noFill/>
                            <a:miter lim="800000"/>
                            <a:headEnd/>
                            <a:tailEnd/>
                          </a:ln>
                        </pic:spPr>
                      </pic:pic>
                    </a:graphicData>
                  </a:graphic>
                </wp:inline>
              </w:drawing>
            </w:r>
          </w:p>
        </w:tc>
      </w:tr>
      <w:tr w:rsidR="00A312F1" w:rsidTr="004E5E51">
        <w:trPr>
          <w:tblCellSpacing w:w="0" w:type="dxa"/>
        </w:trPr>
        <w:tc>
          <w:tcPr>
            <w:tcW w:w="0" w:type="auto"/>
          </w:tcPr>
          <w:p w:rsidR="00A312F1" w:rsidRDefault="00A312F1" w:rsidP="004E5E51">
            <w:r>
              <w:t> </w:t>
            </w:r>
          </w:p>
        </w:tc>
        <w:tc>
          <w:tcPr>
            <w:tcW w:w="0" w:type="auto"/>
            <w:gridSpan w:val="2"/>
            <w:vAlign w:val="center"/>
          </w:tcPr>
          <w:p w:rsidR="00A312F1" w:rsidRDefault="00A312F1" w:rsidP="004E5E51">
            <w:r>
              <w:t>Based on the map above, about how many miles is the shortest route from Oakdale to Fenton?</w:t>
            </w:r>
          </w:p>
        </w:tc>
      </w:tr>
      <w:tr w:rsidR="00A312F1" w:rsidTr="004E5E51">
        <w:trPr>
          <w:tblCellSpacing w:w="0" w:type="dxa"/>
        </w:trPr>
        <w:tc>
          <w:tcPr>
            <w:tcW w:w="0" w:type="auto"/>
            <w:vAlign w:val="center"/>
          </w:tcPr>
          <w:p w:rsidR="00A312F1" w:rsidRDefault="00A312F1" w:rsidP="004E5E51">
            <w:r>
              <w:t> </w:t>
            </w:r>
          </w:p>
        </w:tc>
        <w:tc>
          <w:tcPr>
            <w:tcW w:w="0" w:type="auto"/>
            <w:vAlign w:val="center"/>
          </w:tcPr>
          <w:p w:rsidR="00A312F1" w:rsidRDefault="00A312F1" w:rsidP="004E5E51">
            <w:r>
              <w:t> </w:t>
            </w:r>
          </w:p>
        </w:tc>
        <w:tc>
          <w:tcPr>
            <w:tcW w:w="0" w:type="auto"/>
            <w:vAlign w:val="center"/>
          </w:tcPr>
          <w:p w:rsidR="00A312F1" w:rsidRDefault="00A312F1" w:rsidP="004E5E51">
            <w:r>
              <w:t> </w:t>
            </w:r>
          </w:p>
        </w:tc>
      </w:tr>
      <w:tr w:rsidR="00A312F1" w:rsidTr="004E5E51">
        <w:trPr>
          <w:tblCellSpacing w:w="0" w:type="dxa"/>
        </w:trPr>
        <w:tc>
          <w:tcPr>
            <w:tcW w:w="0" w:type="auto"/>
            <w:vAlign w:val="center"/>
          </w:tcPr>
          <w:p w:rsidR="00A312F1" w:rsidRDefault="00A312F1" w:rsidP="004E5E51"/>
        </w:tc>
        <w:tc>
          <w:tcPr>
            <w:tcW w:w="0" w:type="auto"/>
          </w:tcPr>
          <w:p w:rsidR="00A312F1" w:rsidRDefault="00A312F1" w:rsidP="004E5E51">
            <w:r>
              <w:t>A) </w:t>
            </w:r>
          </w:p>
        </w:tc>
        <w:tc>
          <w:tcPr>
            <w:tcW w:w="4950" w:type="pct"/>
            <w:vAlign w:val="center"/>
          </w:tcPr>
          <w:p w:rsidR="00A312F1" w:rsidRDefault="00A312F1" w:rsidP="004E5E51">
            <w:r>
              <w:t>100</w:t>
            </w:r>
          </w:p>
        </w:tc>
      </w:tr>
      <w:tr w:rsidR="00A312F1" w:rsidTr="004E5E51">
        <w:trPr>
          <w:tblCellSpacing w:w="0" w:type="dxa"/>
        </w:trPr>
        <w:tc>
          <w:tcPr>
            <w:tcW w:w="0" w:type="auto"/>
            <w:vAlign w:val="center"/>
          </w:tcPr>
          <w:p w:rsidR="00A312F1" w:rsidRDefault="00A312F1" w:rsidP="004E5E51"/>
        </w:tc>
        <w:tc>
          <w:tcPr>
            <w:tcW w:w="0" w:type="auto"/>
          </w:tcPr>
          <w:p w:rsidR="00A312F1" w:rsidRDefault="00A312F1" w:rsidP="004E5E51">
            <w:r>
              <w:t>B) </w:t>
            </w:r>
          </w:p>
        </w:tc>
        <w:tc>
          <w:tcPr>
            <w:tcW w:w="4950" w:type="pct"/>
            <w:vAlign w:val="center"/>
          </w:tcPr>
          <w:p w:rsidR="00A312F1" w:rsidRDefault="00A312F1" w:rsidP="004E5E51">
            <w:r>
              <w:t>70</w:t>
            </w:r>
          </w:p>
        </w:tc>
      </w:tr>
      <w:tr w:rsidR="00A312F1" w:rsidTr="004E5E51">
        <w:trPr>
          <w:tblCellSpacing w:w="0" w:type="dxa"/>
        </w:trPr>
        <w:tc>
          <w:tcPr>
            <w:tcW w:w="0" w:type="auto"/>
            <w:vAlign w:val="center"/>
          </w:tcPr>
          <w:p w:rsidR="00A312F1" w:rsidRDefault="00A312F1" w:rsidP="004E5E51"/>
        </w:tc>
        <w:tc>
          <w:tcPr>
            <w:tcW w:w="0" w:type="auto"/>
          </w:tcPr>
          <w:p w:rsidR="00A312F1" w:rsidRDefault="00A312F1" w:rsidP="004E5E51">
            <w:r>
              <w:t>C) </w:t>
            </w:r>
          </w:p>
        </w:tc>
        <w:tc>
          <w:tcPr>
            <w:tcW w:w="4950" w:type="pct"/>
            <w:vAlign w:val="center"/>
          </w:tcPr>
          <w:p w:rsidR="00A312F1" w:rsidRDefault="00A312F1" w:rsidP="004E5E51">
            <w:r>
              <w:t>40</w:t>
            </w:r>
          </w:p>
        </w:tc>
      </w:tr>
      <w:tr w:rsidR="00A312F1" w:rsidTr="004E5E51">
        <w:trPr>
          <w:tblCellSpacing w:w="0" w:type="dxa"/>
        </w:trPr>
        <w:tc>
          <w:tcPr>
            <w:tcW w:w="0" w:type="auto"/>
            <w:vAlign w:val="center"/>
          </w:tcPr>
          <w:p w:rsidR="00A312F1" w:rsidRDefault="00A312F1" w:rsidP="004E5E51"/>
        </w:tc>
        <w:tc>
          <w:tcPr>
            <w:tcW w:w="0" w:type="auto"/>
          </w:tcPr>
          <w:p w:rsidR="00A312F1" w:rsidRDefault="00A312F1" w:rsidP="004E5E51">
            <w:r>
              <w:t>D) </w:t>
            </w:r>
          </w:p>
        </w:tc>
        <w:tc>
          <w:tcPr>
            <w:tcW w:w="4950" w:type="pct"/>
            <w:vAlign w:val="center"/>
          </w:tcPr>
          <w:p w:rsidR="00A312F1" w:rsidRDefault="00A312F1" w:rsidP="004E5E51">
            <w:r>
              <w:t>20</w:t>
            </w:r>
          </w:p>
        </w:tc>
      </w:tr>
    </w:tbl>
    <w:p w:rsidR="00A312F1" w:rsidRDefault="00A312F1" w:rsidP="00A312F1">
      <w:pPr>
        <w:numPr>
          <w:ins w:id="29" w:author="margaret h. powell" w:date="2005-02-04T09:37:00Z"/>
        </w:numPr>
        <w:rPr>
          <w:ins w:id="30" w:author="margaret h. powell" w:date="2005-02-04T09:37:00Z"/>
        </w:rPr>
      </w:pPr>
    </w:p>
    <w:p w:rsidR="00A312F1" w:rsidRPr="006400CA" w:rsidRDefault="00A312F1" w:rsidP="00A312F1">
      <w:pPr>
        <w:rPr>
          <w:b/>
        </w:rPr>
      </w:pPr>
      <w:ins w:id="31" w:author="margaret h. powell" w:date="2005-07-15T08:11:00Z">
        <w:r w:rsidRPr="006400CA">
          <w:rPr>
            <w:b/>
          </w:rPr>
          <w:t>[</w:t>
        </w:r>
      </w:ins>
      <w:r w:rsidRPr="006400CA">
        <w:rPr>
          <w:b/>
        </w:rPr>
        <w:t xml:space="preserve">The following five items are from </w:t>
      </w:r>
      <w:r w:rsidRPr="006400CA">
        <w:rPr>
          <w:b/>
          <w:u w:val="single"/>
        </w:rPr>
        <w:t>Grade 8</w:t>
      </w:r>
      <w:r w:rsidRPr="006400CA">
        <w:rPr>
          <w:b/>
        </w:rPr>
        <w:t xml:space="preserve"> assessments</w:t>
      </w:r>
      <w:del w:id="32" w:author="margaret h. powell" w:date="2005-07-15T08:11:00Z">
        <w:r w:rsidRPr="006400CA">
          <w:rPr>
            <w:b/>
          </w:rPr>
          <w:delText>:</w:delText>
        </w:r>
      </w:del>
      <w:ins w:id="33" w:author="margaret h. powell" w:date="2005-07-15T08:11:00Z">
        <w:r w:rsidRPr="006400CA">
          <w:rPr>
            <w:b/>
          </w:rPr>
          <w:t>]</w:t>
        </w:r>
      </w:ins>
    </w:p>
    <w:p w:rsidR="00A312F1" w:rsidRDefault="00A312F1" w:rsidP="00A312F1"/>
    <w:p w:rsidR="00A312F1" w:rsidRDefault="00A312F1" w:rsidP="00A312F1"/>
    <w:p w:rsidR="00A312F1" w:rsidRDefault="00A312F1" w:rsidP="00A312F1">
      <w:pPr>
        <w:rPr>
          <w:del w:id="34" w:author="margaret h. powell" w:date="2005-06-10T11:10:00Z"/>
        </w:rPr>
      </w:pPr>
    </w:p>
    <w:p w:rsidR="00A312F1" w:rsidRDefault="00A312F1" w:rsidP="00A312F1">
      <w:pPr>
        <w:rPr>
          <w:b/>
        </w:rPr>
      </w:pPr>
      <w:r>
        <w:rPr>
          <w:b/>
        </w:rPr>
        <w:t>6)</w:t>
      </w:r>
    </w:p>
    <w:p w:rsidR="00A312F1" w:rsidRDefault="00A312F1" w:rsidP="00A312F1">
      <w:pPr>
        <w:rPr>
          <w:b/>
        </w:rPr>
      </w:pPr>
    </w:p>
    <w:tbl>
      <w:tblPr>
        <w:tblW w:w="9150" w:type="dxa"/>
        <w:tblInd w:w="-15" w:type="dxa"/>
        <w:tblLayout w:type="fixed"/>
        <w:tblCellMar>
          <w:left w:w="0" w:type="dxa"/>
          <w:right w:w="0" w:type="dxa"/>
        </w:tblCellMar>
        <w:tblLook w:val="0000"/>
      </w:tblPr>
      <w:tblGrid>
        <w:gridCol w:w="9100"/>
        <w:gridCol w:w="50"/>
      </w:tblGrid>
      <w:tr w:rsidR="00A312F1" w:rsidTr="004E5E51">
        <w:tc>
          <w:tcPr>
            <w:tcW w:w="9150" w:type="dxa"/>
            <w:gridSpan w:val="2"/>
          </w:tcPr>
          <w:p w:rsidR="00A312F1" w:rsidRDefault="00A312F1" w:rsidP="004E5E51">
            <w:pPr>
              <w:framePr w:hSpace="45" w:wrap="around" w:vAnchor="text" w:hAnchor="text"/>
            </w:pPr>
            <w:r>
              <w:t>From any vertex of a 4-sided polygon, 1 diagonal can be drawn.</w:t>
            </w:r>
            <w:r>
              <w:br/>
              <w:t>From any vertex of a 5-sided polygon, 2 diagonals can be drawn.</w:t>
            </w:r>
            <w:r>
              <w:br/>
              <w:t>From any vertex of a 6-sided polygon, 3 diagonals can be drawn.</w:t>
            </w:r>
            <w:r>
              <w:br/>
              <w:t>From any vertex of a 7-sided polygon, 4 diagonals can be drawn.</w:t>
            </w:r>
            <w:r>
              <w:br/>
              <w:t> </w:t>
            </w:r>
          </w:p>
        </w:tc>
      </w:tr>
      <w:tr w:rsidR="00A312F1" w:rsidTr="004E5E51">
        <w:trPr>
          <w:gridAfter w:val="1"/>
          <w:wAfter w:w="50" w:type="dxa"/>
        </w:trPr>
        <w:tc>
          <w:tcPr>
            <w:tcW w:w="9100" w:type="dxa"/>
          </w:tcPr>
          <w:p w:rsidR="00A312F1" w:rsidRDefault="00A312F1" w:rsidP="004E5E51">
            <w:pPr>
              <w:framePr w:hSpace="45" w:wrap="around" w:vAnchor="text" w:hAnchor="text"/>
            </w:pPr>
            <w:r>
              <w:t xml:space="preserve">How many diagonals can be drawn from any vertex of a 20-sided polygon? </w:t>
            </w:r>
            <w:r>
              <w:br/>
              <w:t xml:space="preserve">  </w:t>
            </w:r>
          </w:p>
        </w:tc>
      </w:tr>
    </w:tbl>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7)</w:t>
      </w:r>
    </w:p>
    <w:p w:rsidR="00A312F1" w:rsidRDefault="00A312F1" w:rsidP="00A312F1"/>
    <w:p w:rsidR="00A312F1" w:rsidRDefault="00A312F1" w:rsidP="00A312F1">
      <w:r>
        <w:rPr>
          <w:noProof/>
        </w:rPr>
        <w:drawing>
          <wp:inline distT="0" distB="0" distL="0" distR="0">
            <wp:extent cx="4864100" cy="2032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8603" t="3181"/>
                    <a:stretch>
                      <a:fillRect/>
                    </a:stretch>
                  </pic:blipFill>
                  <pic:spPr bwMode="auto">
                    <a:xfrm>
                      <a:off x="0" y="0"/>
                      <a:ext cx="4864100" cy="2032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 w:rsidR="00A312F1" w:rsidRDefault="00A312F1" w:rsidP="00A312F1"/>
    <w:p w:rsidR="00A312F1" w:rsidRDefault="00A312F1" w:rsidP="00A312F1">
      <w:pPr>
        <w:rPr>
          <w:b/>
        </w:rPr>
      </w:pPr>
      <w:r>
        <w:rPr>
          <w:b/>
        </w:rPr>
        <w:t>8)</w:t>
      </w:r>
    </w:p>
    <w:p w:rsidR="00A312F1" w:rsidRDefault="00A312F1" w:rsidP="00A312F1">
      <w:r>
        <w:rPr>
          <w:noProof/>
        </w:rPr>
        <w:drawing>
          <wp:inline distT="0" distB="0" distL="0" distR="0">
            <wp:extent cx="5016500" cy="16637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l="6395" t="3334"/>
                    <a:stretch>
                      <a:fillRect/>
                    </a:stretch>
                  </pic:blipFill>
                  <pic:spPr bwMode="auto">
                    <a:xfrm>
                      <a:off x="0" y="0"/>
                      <a:ext cx="5016500" cy="1663700"/>
                    </a:xfrm>
                    <a:prstGeom prst="rect">
                      <a:avLst/>
                    </a:prstGeom>
                    <a:noFill/>
                    <a:ln w="9525">
                      <a:noFill/>
                      <a:miter lim="800000"/>
                      <a:headEnd/>
                      <a:tailEnd/>
                    </a:ln>
                  </pic:spPr>
                </pic:pic>
              </a:graphicData>
            </a:graphic>
          </wp:inline>
        </w:drawing>
      </w:r>
    </w:p>
    <w:p w:rsidR="00A312F1" w:rsidRDefault="00A312F1" w:rsidP="00A312F1">
      <w:pPr>
        <w:rPr>
          <w:b/>
        </w:rPr>
      </w:pPr>
      <w:r>
        <w:br w:type="page"/>
      </w:r>
      <w:r>
        <w:rPr>
          <w:b/>
        </w:rPr>
        <w:lastRenderedPageBreak/>
        <w:t>9)</w:t>
      </w:r>
    </w:p>
    <w:p w:rsidR="00A312F1" w:rsidRDefault="00A312F1" w:rsidP="00A312F1"/>
    <w:p w:rsidR="00A312F1" w:rsidRDefault="00A312F1" w:rsidP="00A312F1">
      <w:pPr>
        <w:ind w:left="720" w:right="720"/>
      </w:pPr>
      <w:r>
        <w:t xml:space="preserve">The school newspaper conducted a survey about which ingredient was most preferred as a pizza topping. </w:t>
      </w:r>
      <w:del w:id="35" w:author="margaret h. powell" w:date="2005-02-04T09:38:00Z">
        <w:r>
          <w:delText xml:space="preserve"> </w:delText>
        </w:r>
      </w:del>
      <w:r>
        <w:t>This graph appeared in the newspaper article.</w:t>
      </w:r>
    </w:p>
    <w:p w:rsidR="00A312F1" w:rsidRDefault="00A312F1" w:rsidP="00A312F1"/>
    <w:p w:rsidR="00A312F1" w:rsidRDefault="00A312F1" w:rsidP="00A312F1">
      <w:r>
        <w:rPr>
          <w:noProof/>
        </w:rPr>
        <w:drawing>
          <wp:inline distT="0" distB="0" distL="0" distR="0">
            <wp:extent cx="2324100" cy="15240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324100" cy="15240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Pr>
        <w:ind w:left="720" w:right="720"/>
      </w:pPr>
      <w:r>
        <w:t>What information would best help you determine the number of people surveyed who preferred sausage?</w:t>
      </w:r>
    </w:p>
    <w:p w:rsidR="00A312F1" w:rsidRDefault="00A312F1" w:rsidP="00A312F1">
      <w:pPr>
        <w:ind w:left="720" w:right="720"/>
      </w:pPr>
    </w:p>
    <w:p w:rsidR="00A312F1" w:rsidRDefault="00A312F1" w:rsidP="00A312F1">
      <w:pPr>
        <w:ind w:left="720" w:right="720"/>
      </w:pPr>
      <w:r>
        <w:rPr>
          <w:b/>
        </w:rPr>
        <w:t>A</w:t>
      </w:r>
      <w:r>
        <w:t xml:space="preserve">    number of people surveyed and type of survey used</w:t>
      </w:r>
    </w:p>
    <w:p w:rsidR="00A312F1" w:rsidRDefault="00A312F1" w:rsidP="00A312F1">
      <w:pPr>
        <w:ind w:left="720" w:right="720"/>
      </w:pPr>
      <w:r>
        <w:rPr>
          <w:b/>
        </w:rPr>
        <w:t>B</w:t>
      </w:r>
      <w:r>
        <w:t xml:space="preserve">    type of survey used and ages of people surveyed</w:t>
      </w:r>
    </w:p>
    <w:p w:rsidR="00A312F1" w:rsidRDefault="00A312F1" w:rsidP="00A312F1">
      <w:pPr>
        <w:ind w:left="720" w:right="720"/>
      </w:pPr>
      <w:r>
        <w:rPr>
          <w:b/>
        </w:rPr>
        <w:t>C</w:t>
      </w:r>
      <w:r>
        <w:t xml:space="preserve">    percent values shown on chart and number of people surveyed</w:t>
      </w:r>
    </w:p>
    <w:p w:rsidR="00A312F1" w:rsidRDefault="00A312F1" w:rsidP="00A312F1">
      <w:pPr>
        <w:ind w:left="720" w:right="720"/>
      </w:pPr>
      <w:r>
        <w:rPr>
          <w:b/>
        </w:rPr>
        <w:t>D</w:t>
      </w:r>
      <w:r>
        <w:t xml:space="preserve">    ages of people surveyed and percent values shown on chart</w:t>
      </w:r>
    </w:p>
    <w:p w:rsidR="00A312F1" w:rsidRDefault="00A312F1" w:rsidP="00A312F1"/>
    <w:p w:rsidR="00A312F1" w:rsidRDefault="00A312F1" w:rsidP="00A312F1"/>
    <w:p w:rsidR="00A312F1" w:rsidRDefault="00A312F1" w:rsidP="00A312F1"/>
    <w:p w:rsidR="00A312F1" w:rsidRDefault="00A312F1" w:rsidP="00A312F1">
      <w:pPr>
        <w:rPr>
          <w:b/>
        </w:rPr>
      </w:pPr>
      <w:r>
        <w:rPr>
          <w:b/>
        </w:rPr>
        <w:t>10)</w:t>
      </w:r>
    </w:p>
    <w:p w:rsidR="00A312F1" w:rsidRDefault="00A312F1" w:rsidP="00A312F1">
      <w:pPr>
        <w:rPr>
          <w:b/>
        </w:rPr>
      </w:pPr>
    </w:p>
    <w:p w:rsidR="00A312F1" w:rsidRDefault="00A312F1" w:rsidP="00A312F1">
      <w:r>
        <w:t xml:space="preserve">Look at the drawing. The numbers alongside each column and row are the total of the values of the symbols within each column and row. What should replace the question mark? </w:t>
      </w:r>
    </w:p>
    <w:p w:rsidR="00A312F1" w:rsidRDefault="00A312F1" w:rsidP="00A312F1"/>
    <w:p w:rsidR="00A312F1" w:rsidRDefault="00A312F1" w:rsidP="00A312F1"/>
    <w:p w:rsidR="00A312F1" w:rsidRDefault="00A312F1" w:rsidP="00A312F1">
      <w:r>
        <w:rPr>
          <w:noProof/>
        </w:rPr>
        <w:drawing>
          <wp:inline distT="0" distB="0" distL="0" distR="0">
            <wp:extent cx="1117600" cy="1104900"/>
            <wp:effectExtent l="19050" t="0" r="6350" b="0"/>
            <wp:docPr id="7" name="Picture 7" descr="fr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uit"/>
                    <pic:cNvPicPr>
                      <a:picLocks noChangeAspect="1" noChangeArrowheads="1"/>
                    </pic:cNvPicPr>
                  </pic:nvPicPr>
                  <pic:blipFill>
                    <a:blip r:embed="rId13" cstate="print"/>
                    <a:srcRect/>
                    <a:stretch>
                      <a:fillRect/>
                    </a:stretch>
                  </pic:blipFill>
                  <pic:spPr bwMode="auto">
                    <a:xfrm>
                      <a:off x="0" y="0"/>
                      <a:ext cx="1117600" cy="1104900"/>
                    </a:xfrm>
                    <a:prstGeom prst="rect">
                      <a:avLst/>
                    </a:prstGeom>
                    <a:noFill/>
                    <a:ln w="9525">
                      <a:noFill/>
                      <a:miter lim="800000"/>
                      <a:headEnd/>
                      <a:tailEnd/>
                    </a:ln>
                  </pic:spPr>
                </pic:pic>
              </a:graphicData>
            </a:graphic>
          </wp:inline>
        </w:drawing>
      </w:r>
    </w:p>
    <w:p w:rsidR="00A312F1" w:rsidRDefault="00A312F1" w:rsidP="00A312F1"/>
    <w:p w:rsidR="00A312F1" w:rsidRDefault="00A312F1" w:rsidP="00152FED">
      <w:pPr>
        <w:numPr>
          <w:ilvl w:val="0"/>
          <w:numId w:val="17"/>
        </w:numPr>
      </w:pPr>
      <w:r>
        <w:t>23</w:t>
      </w:r>
    </w:p>
    <w:p w:rsidR="00A312F1" w:rsidRDefault="00A312F1" w:rsidP="00152FED">
      <w:pPr>
        <w:numPr>
          <w:ilvl w:val="0"/>
          <w:numId w:val="17"/>
        </w:numPr>
      </w:pPr>
      <w:r>
        <w:t>25</w:t>
      </w:r>
    </w:p>
    <w:p w:rsidR="00A312F1" w:rsidRDefault="00A312F1" w:rsidP="00152FED">
      <w:pPr>
        <w:numPr>
          <w:ilvl w:val="0"/>
          <w:numId w:val="17"/>
        </w:numPr>
      </w:pPr>
      <w:r>
        <w:t>28</w:t>
      </w:r>
    </w:p>
    <w:p w:rsidR="00A312F1" w:rsidRDefault="00A312F1" w:rsidP="00152FED">
      <w:pPr>
        <w:numPr>
          <w:ilvl w:val="0"/>
          <w:numId w:val="17"/>
        </w:numPr>
      </w:pPr>
      <w:r>
        <w:t>30</w:t>
      </w:r>
    </w:p>
    <w:p w:rsidR="00A312F1" w:rsidRDefault="00A312F1" w:rsidP="00152FED">
      <w:pPr>
        <w:numPr>
          <w:ilvl w:val="0"/>
          <w:numId w:val="17"/>
        </w:numPr>
      </w:pPr>
      <w:r>
        <w:t>32</w:t>
      </w:r>
    </w:p>
    <w:p w:rsidR="00A312F1" w:rsidRDefault="00A312F1" w:rsidP="00A312F1">
      <w:pPr>
        <w:ind w:left="360"/>
        <w:rPr>
          <w:sz w:val="20"/>
          <w:szCs w:val="20"/>
        </w:rPr>
      </w:pPr>
    </w:p>
    <w:p w:rsidR="00A312F1" w:rsidRPr="004E5E51" w:rsidRDefault="00A312F1" w:rsidP="00A312F1">
      <w:pPr>
        <w:rPr>
          <w:b/>
        </w:rPr>
      </w:pPr>
      <w:r>
        <w:br w:type="page"/>
      </w:r>
      <w:ins w:id="36" w:author="margaret h. powell" w:date="2005-07-15T08:11:00Z">
        <w:r w:rsidRPr="004E5E51">
          <w:rPr>
            <w:b/>
          </w:rPr>
          <w:lastRenderedPageBreak/>
          <w:t>[</w:t>
        </w:r>
      </w:ins>
      <w:r w:rsidRPr="004E5E51">
        <w:rPr>
          <w:b/>
        </w:rPr>
        <w:t xml:space="preserve">The following five items are from </w:t>
      </w:r>
      <w:r w:rsidRPr="004E5E51">
        <w:rPr>
          <w:b/>
          <w:u w:val="single"/>
        </w:rPr>
        <w:t>Grade 11</w:t>
      </w:r>
      <w:r w:rsidRPr="004E5E51">
        <w:rPr>
          <w:b/>
        </w:rPr>
        <w:t xml:space="preserve"> assessments</w:t>
      </w:r>
      <w:del w:id="37" w:author="margaret h. powell" w:date="2005-07-15T08:11:00Z">
        <w:r w:rsidRPr="004E5E51">
          <w:rPr>
            <w:b/>
          </w:rPr>
          <w:delText>:</w:delText>
        </w:r>
      </w:del>
      <w:ins w:id="38" w:author="margaret h. powell" w:date="2005-07-15T08:11:00Z">
        <w:r w:rsidRPr="004E5E51">
          <w:rPr>
            <w:b/>
          </w:rPr>
          <w:t>]</w:t>
        </w:r>
      </w:ins>
    </w:p>
    <w:p w:rsidR="00A312F1" w:rsidRDefault="00A312F1" w:rsidP="00A312F1"/>
    <w:p w:rsidR="00A312F1" w:rsidRDefault="00A312F1" w:rsidP="00A312F1">
      <w:pPr>
        <w:rPr>
          <w:del w:id="39" w:author="margaret h. powell" w:date="2005-06-10T11:11:00Z"/>
        </w:rPr>
      </w:pPr>
    </w:p>
    <w:p w:rsidR="00A312F1" w:rsidRDefault="00A312F1" w:rsidP="00A312F1"/>
    <w:p w:rsidR="00A312F1" w:rsidRDefault="00A312F1" w:rsidP="00A312F1"/>
    <w:p w:rsidR="00A312F1" w:rsidRDefault="00A312F1" w:rsidP="00A312F1">
      <w:pPr>
        <w:rPr>
          <w:del w:id="40" w:author="margaret h. powell" w:date="2005-06-10T11:11:00Z"/>
        </w:rPr>
      </w:pPr>
    </w:p>
    <w:p w:rsidR="00A312F1" w:rsidRDefault="00A312F1" w:rsidP="00A312F1">
      <w:pPr>
        <w:rPr>
          <w:b/>
        </w:rPr>
      </w:pPr>
      <w:r>
        <w:rPr>
          <w:b/>
        </w:rPr>
        <w:t>11)</w:t>
      </w:r>
      <w:r>
        <w:rPr>
          <w:b/>
        </w:rPr>
        <w:tab/>
      </w:r>
      <w:r>
        <w:t xml:space="preserve">Which of the following is NOT true for any value of </w:t>
      </w:r>
      <w:r>
        <w:rPr>
          <w:i/>
          <w:iCs/>
        </w:rPr>
        <w:t>x</w:t>
      </w:r>
      <w:r>
        <w:t>?</w:t>
      </w:r>
    </w:p>
    <w:p w:rsidR="00A312F1" w:rsidRDefault="00A312F1" w:rsidP="00A312F1"/>
    <w:p w:rsidR="00A312F1" w:rsidRDefault="00A312F1" w:rsidP="00A312F1">
      <w:r>
        <w:rPr>
          <w:b/>
        </w:rPr>
        <w:t>A</w:t>
      </w:r>
      <w:r>
        <w:rPr>
          <w:b/>
        </w:rPr>
        <w:tab/>
      </w:r>
      <w:r>
        <w:rPr>
          <w:i/>
        </w:rPr>
        <w:t>x &lt; x² &lt; x³</w:t>
      </w:r>
    </w:p>
    <w:p w:rsidR="00A312F1" w:rsidRDefault="00A312F1" w:rsidP="00A312F1">
      <w:r>
        <w:rPr>
          <w:b/>
        </w:rPr>
        <w:t>B</w:t>
      </w:r>
      <w:r>
        <w:tab/>
      </w:r>
      <w:r>
        <w:rPr>
          <w:i/>
        </w:rPr>
        <w:t>x³ &lt; x &lt; x²</w:t>
      </w:r>
    </w:p>
    <w:p w:rsidR="00A312F1" w:rsidRDefault="00A312F1" w:rsidP="00A312F1">
      <w:pPr>
        <w:rPr>
          <w:i/>
        </w:rPr>
      </w:pPr>
      <w:r>
        <w:rPr>
          <w:b/>
        </w:rPr>
        <w:t>C</w:t>
      </w:r>
      <w:r>
        <w:tab/>
      </w:r>
      <w:r>
        <w:rPr>
          <w:i/>
        </w:rPr>
        <w:t>x² &lt; x &lt; x³</w:t>
      </w:r>
    </w:p>
    <w:p w:rsidR="00A312F1" w:rsidRDefault="00A312F1" w:rsidP="00A312F1">
      <w:r>
        <w:rPr>
          <w:b/>
        </w:rPr>
        <w:t>D</w:t>
      </w:r>
      <w:r>
        <w:tab/>
      </w:r>
      <w:r>
        <w:rPr>
          <w:i/>
        </w:rPr>
        <w:t>x &lt; x³ &lt; x²</w:t>
      </w:r>
    </w:p>
    <w:p w:rsidR="00A312F1" w:rsidRDefault="00A312F1" w:rsidP="00A312F1">
      <w:r>
        <w:rPr>
          <w:b/>
        </w:rPr>
        <w:t>E</w:t>
      </w:r>
      <w:r>
        <w:tab/>
        <w:t>x³ &lt; x² &lt; x</w:t>
      </w:r>
    </w:p>
    <w:p w:rsidR="00A312F1" w:rsidRDefault="00A312F1" w:rsidP="00A312F1"/>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12)</w:t>
      </w:r>
      <w:r>
        <w:rPr>
          <w:b/>
        </w:rPr>
        <w:tab/>
      </w:r>
    </w:p>
    <w:p w:rsidR="00A312F1" w:rsidRDefault="00A312F1" w:rsidP="00A312F1">
      <w:pPr>
        <w:rPr>
          <w:b/>
        </w:rPr>
      </w:pPr>
      <w:r>
        <w:rPr>
          <w:b/>
        </w:rPr>
        <w:tab/>
      </w:r>
      <w:r>
        <w:t xml:space="preserve">Players A and B are playing a game. </w:t>
      </w:r>
      <w:del w:id="41" w:author="margaret h. powell" w:date="2005-06-10T11:11:00Z">
        <w:r>
          <w:delText xml:space="preserve"> </w:delText>
        </w:r>
      </w:del>
      <w:r>
        <w:t xml:space="preserve">On a table between them is a stack of </w:t>
      </w:r>
      <w:r>
        <w:rPr>
          <w:i/>
        </w:rPr>
        <w:t>n</w:t>
      </w:r>
      <w:r>
        <w:t xml:space="preserve"> pennies. </w:t>
      </w:r>
      <w:del w:id="42" w:author="margaret h. powell" w:date="2005-06-10T11:11:00Z">
        <w:r>
          <w:delText xml:space="preserve"> </w:delText>
        </w:r>
      </w:del>
      <w:r>
        <w:t xml:space="preserve">First, Player A removes either one or two pennies from the stack. </w:t>
      </w:r>
      <w:del w:id="43" w:author="margaret h. powell" w:date="2005-06-10T11:11:00Z">
        <w:r>
          <w:delText xml:space="preserve"> </w:delText>
        </w:r>
      </w:del>
      <w:r>
        <w:t xml:space="preserve">Then Player B removes either one or two pennies from the stack. </w:t>
      </w:r>
      <w:del w:id="44" w:author="margaret h. powell" w:date="2005-06-10T11:11:00Z">
        <w:r>
          <w:delText xml:space="preserve"> </w:delText>
        </w:r>
      </w:del>
      <w:r>
        <w:t xml:space="preserve">They alternate in this way until no pennies remain. </w:t>
      </w:r>
      <w:del w:id="45" w:author="margaret h. powell" w:date="2005-06-10T11:11:00Z">
        <w:r>
          <w:delText xml:space="preserve"> </w:delText>
        </w:r>
      </w:del>
      <w:r>
        <w:t>The loser is the player who removes the last penny from the stack.</w:t>
      </w:r>
    </w:p>
    <w:p w:rsidR="00A312F1" w:rsidRDefault="00A312F1" w:rsidP="00A312F1">
      <w:r>
        <w:tab/>
        <w:t xml:space="preserve">If they start the game with 5 pennies in the stack, how many pennies should Player </w:t>
      </w:r>
      <w:proofErr w:type="gramStart"/>
      <w:r>
        <w:t>A</w:t>
      </w:r>
      <w:proofErr w:type="gramEnd"/>
      <w:r>
        <w:t xml:space="preserve"> take from the stack on her first turn?  Why?</w:t>
      </w:r>
    </w:p>
    <w:p w:rsidR="00A312F1" w:rsidRDefault="00A312F1" w:rsidP="00A312F1">
      <w:r>
        <w:tab/>
      </w:r>
      <w:proofErr w:type="gramStart"/>
      <w:r>
        <w:t>If the game starts with 7 pennies in the stack, would you rather be Player A or B?</w:t>
      </w:r>
      <w:proofErr w:type="gramEnd"/>
      <w:r>
        <w:t xml:space="preserve">  Why?</w:t>
      </w:r>
    </w:p>
    <w:p w:rsidR="00A312F1" w:rsidRDefault="00A312F1" w:rsidP="00A312F1">
      <w:r>
        <w:tab/>
        <w:t xml:space="preserve">For what values of </w:t>
      </w:r>
      <w:r>
        <w:rPr>
          <w:i/>
        </w:rPr>
        <w:t>n</w:t>
      </w:r>
      <w:r>
        <w:t>, if any, is it best to be player A?</w:t>
      </w:r>
    </w:p>
    <w:p w:rsidR="00A312F1" w:rsidRDefault="00A312F1" w:rsidP="00A312F1">
      <w:r>
        <w:tab/>
        <w:t xml:space="preserve">For what values of </w:t>
      </w:r>
      <w:r>
        <w:rPr>
          <w:i/>
        </w:rPr>
        <w:t>n</w:t>
      </w:r>
      <w:r>
        <w:t>, if any, is it best to be player B?</w:t>
      </w:r>
    </w:p>
    <w:p w:rsidR="00A312F1" w:rsidRDefault="00A312F1" w:rsidP="00A312F1">
      <w:r>
        <w:tab/>
        <w:t>Explain and justify your answers.</w:t>
      </w:r>
    </w:p>
    <w:p w:rsidR="00A312F1" w:rsidRDefault="00A312F1" w:rsidP="00A312F1"/>
    <w:p w:rsidR="00A312F1" w:rsidRDefault="00A312F1" w:rsidP="00A312F1"/>
    <w:p w:rsidR="00A312F1" w:rsidRDefault="00A312F1" w:rsidP="00A312F1">
      <w:pPr>
        <w:rPr>
          <w:del w:id="46" w:author="margaret h. powell" w:date="2005-06-10T11:12:00Z"/>
        </w:rPr>
      </w:pPr>
    </w:p>
    <w:p w:rsidR="00A312F1" w:rsidRDefault="00A312F1" w:rsidP="00A312F1">
      <w:pPr>
        <w:rPr>
          <w:del w:id="47" w:author="margaret h. powell" w:date="2005-06-10T11:12:00Z"/>
        </w:rPr>
      </w:pPr>
    </w:p>
    <w:p w:rsidR="00A312F1" w:rsidRDefault="00A312F1" w:rsidP="00A312F1">
      <w:pPr>
        <w:rPr>
          <w:del w:id="48" w:author="margaret h. powell" w:date="2005-06-10T11:12:00Z"/>
        </w:rPr>
      </w:pPr>
    </w:p>
    <w:p w:rsidR="00A312F1" w:rsidRDefault="00A312F1" w:rsidP="00A312F1">
      <w:pPr>
        <w:rPr>
          <w:del w:id="49" w:author="margaret h. powell" w:date="2005-06-10T11:12:00Z"/>
        </w:rPr>
      </w:pPr>
    </w:p>
    <w:p w:rsidR="00A312F1" w:rsidRDefault="00A312F1" w:rsidP="00A312F1"/>
    <w:p w:rsidR="00A312F1" w:rsidRDefault="00A312F1" w:rsidP="00A312F1">
      <w:pPr>
        <w:rPr>
          <w:b/>
        </w:rPr>
      </w:pPr>
      <w:r>
        <w:rPr>
          <w:b/>
        </w:rPr>
        <w:br w:type="page"/>
      </w:r>
      <w:r>
        <w:rPr>
          <w:b/>
        </w:rPr>
        <w:lastRenderedPageBreak/>
        <w:t>13)</w:t>
      </w:r>
    </w:p>
    <w:p w:rsidR="00A312F1" w:rsidRDefault="00A312F1" w:rsidP="00A312F1">
      <w:r>
        <w:rPr>
          <w:noProof/>
        </w:rPr>
        <w:drawing>
          <wp:inline distT="0" distB="0" distL="0" distR="0">
            <wp:extent cx="3848100" cy="23876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l="8182" t="-2032"/>
                    <a:stretch>
                      <a:fillRect/>
                    </a:stretch>
                  </pic:blipFill>
                  <pic:spPr bwMode="auto">
                    <a:xfrm>
                      <a:off x="0" y="0"/>
                      <a:ext cx="3848100" cy="2387600"/>
                    </a:xfrm>
                    <a:prstGeom prst="rect">
                      <a:avLst/>
                    </a:prstGeom>
                    <a:noFill/>
                    <a:ln w="9525">
                      <a:noFill/>
                      <a:miter lim="800000"/>
                      <a:headEnd/>
                      <a:tailEnd/>
                    </a:ln>
                  </pic:spPr>
                </pic:pic>
              </a:graphicData>
            </a:graphic>
          </wp:inline>
        </w:drawing>
      </w:r>
    </w:p>
    <w:p w:rsidR="00A312F1" w:rsidRDefault="00A312F1" w:rsidP="00A312F1"/>
    <w:p w:rsidR="00A312F1" w:rsidRDefault="00A312F1" w:rsidP="00A312F1"/>
    <w:p w:rsidR="00A312F1" w:rsidRDefault="00A312F1" w:rsidP="00A312F1"/>
    <w:p w:rsidR="00A312F1" w:rsidRDefault="00A312F1" w:rsidP="00A312F1">
      <w:pPr>
        <w:rPr>
          <w:b/>
        </w:rPr>
      </w:pPr>
      <w:r>
        <w:rPr>
          <w:b/>
        </w:rPr>
        <w:t>14)</w:t>
      </w:r>
    </w:p>
    <w:p w:rsidR="00A312F1" w:rsidRDefault="00A312F1" w:rsidP="00A312F1"/>
    <w:tbl>
      <w:tblPr>
        <w:tblpPr w:leftFromText="45" w:rightFromText="45" w:vertAnchor="text"/>
        <w:tblW w:w="9150" w:type="dxa"/>
        <w:tblCellSpacing w:w="0" w:type="dxa"/>
        <w:tblCellMar>
          <w:left w:w="0" w:type="dxa"/>
          <w:right w:w="0" w:type="dxa"/>
        </w:tblCellMar>
        <w:tblLook w:val="0000"/>
      </w:tblPr>
      <w:tblGrid>
        <w:gridCol w:w="50"/>
        <w:gridCol w:w="9100"/>
      </w:tblGrid>
      <w:tr w:rsidR="00A312F1" w:rsidTr="004E5E51">
        <w:trPr>
          <w:tblCellSpacing w:w="0" w:type="dxa"/>
        </w:trPr>
        <w:tc>
          <w:tcPr>
            <w:tcW w:w="0" w:type="auto"/>
          </w:tcPr>
          <w:p w:rsidR="00A312F1" w:rsidRDefault="00A312F1" w:rsidP="004E5E51">
            <w:pPr>
              <w:rPr>
                <w:sz w:val="20"/>
                <w:szCs w:val="20"/>
              </w:rPr>
            </w:pPr>
            <w:r>
              <w:rPr>
                <w:sz w:val="20"/>
                <w:szCs w:val="20"/>
              </w:rPr>
              <w:t> </w:t>
            </w:r>
          </w:p>
        </w:tc>
        <w:tc>
          <w:tcPr>
            <w:tcW w:w="9150" w:type="dxa"/>
          </w:tcPr>
          <w:p w:rsidR="00A312F1" w:rsidRDefault="00A312F1" w:rsidP="004E5E51">
            <w:r>
              <w:t xml:space="preserve">One plan for a state income tax requires those persons with income of $10,000 or less to pay no tax and those persons with income greater than $10,000 to pay a tax of 6 percent only on the part of their income that exceeds $10,000. </w:t>
            </w:r>
          </w:p>
          <w:p w:rsidR="00A312F1" w:rsidRDefault="00A312F1" w:rsidP="004E5E51">
            <w:pPr>
              <w:pStyle w:val="NormalWeb"/>
            </w:pPr>
            <w:r>
              <w:t xml:space="preserve">A person's </w:t>
            </w:r>
            <w:r>
              <w:rPr>
                <w:u w:val="single"/>
              </w:rPr>
              <w:t>effective</w:t>
            </w:r>
            <w:r>
              <w:t xml:space="preserve"> tax rate is defined as the percent of total income that is paid in tax.</w:t>
            </w:r>
          </w:p>
          <w:p w:rsidR="00A312F1" w:rsidRDefault="00A312F1" w:rsidP="004E5E51">
            <w:pPr>
              <w:pStyle w:val="NormalWeb"/>
            </w:pPr>
            <w:r>
              <w:t>Based on this definition, could any person's effective tax rate be 5 percent? Could it be 6 percent? Explain your answer. Include examples if necessary to justify your conclusions.</w:t>
            </w:r>
          </w:p>
        </w:tc>
      </w:tr>
    </w:tbl>
    <w:p w:rsidR="00A312F1" w:rsidRDefault="00A312F1" w:rsidP="00A312F1"/>
    <w:p w:rsidR="00A312F1" w:rsidRDefault="00A312F1" w:rsidP="00A312F1"/>
    <w:p w:rsidR="00A312F1" w:rsidRDefault="00A312F1" w:rsidP="00A312F1"/>
    <w:p w:rsidR="00A312F1" w:rsidRDefault="00A312F1" w:rsidP="00A312F1"/>
    <w:p w:rsidR="00A312F1" w:rsidRDefault="00A312F1" w:rsidP="00A312F1">
      <w:pPr>
        <w:rPr>
          <w:b/>
        </w:rPr>
      </w:pPr>
      <w:r>
        <w:rPr>
          <w:b/>
        </w:rPr>
        <w:t>15)</w:t>
      </w:r>
    </w:p>
    <w:p w:rsidR="00A312F1" w:rsidRDefault="00A312F1" w:rsidP="00A312F1">
      <w:pPr>
        <w:rPr>
          <w:b/>
        </w:rPr>
      </w:pPr>
    </w:p>
    <w:p w:rsidR="00A312F1" w:rsidRDefault="00A312F1" w:rsidP="00A312F1">
      <w:pPr>
        <w:rPr>
          <w:b/>
        </w:rPr>
      </w:pPr>
      <w:r>
        <w:rPr>
          <w:i/>
        </w:rPr>
        <w:t xml:space="preserve">S = a/b + </w:t>
      </w:r>
      <w:proofErr w:type="gramStart"/>
      <w:r>
        <w:rPr>
          <w:i/>
        </w:rPr>
        <w:t>c/d</w:t>
      </w:r>
      <w:proofErr w:type="gramEnd"/>
      <w:r>
        <w:rPr>
          <w:i/>
        </w:rPr>
        <w:t xml:space="preserve"> </w:t>
      </w:r>
    </w:p>
    <w:p w:rsidR="00A312F1" w:rsidRDefault="00A312F1" w:rsidP="00A312F1">
      <w:pPr>
        <w:rPr>
          <w:sz w:val="20"/>
          <w:szCs w:val="20"/>
        </w:rPr>
      </w:pPr>
    </w:p>
    <w:p w:rsidR="00A312F1" w:rsidRDefault="00A312F1" w:rsidP="00A312F1">
      <w:pPr>
        <w:pStyle w:val="NormalWeb"/>
        <w:rPr>
          <w:color w:val="000000"/>
        </w:rPr>
      </w:pPr>
      <w:r>
        <w:rPr>
          <w:color w:val="000000"/>
        </w:rPr>
        <w:t xml:space="preserve">If 0 &lt; </w:t>
      </w:r>
      <w:proofErr w:type="gramStart"/>
      <w:r>
        <w:rPr>
          <w:i/>
          <w:iCs/>
          <w:color w:val="000000"/>
        </w:rPr>
        <w:t>a</w:t>
      </w:r>
      <w:r>
        <w:rPr>
          <w:color w:val="000000"/>
        </w:rPr>
        <w:t xml:space="preserve">  &lt;</w:t>
      </w:r>
      <w:proofErr w:type="gramEnd"/>
      <w:r>
        <w:rPr>
          <w:color w:val="000000"/>
        </w:rPr>
        <w:t xml:space="preserve"> </w:t>
      </w:r>
      <w:r>
        <w:rPr>
          <w:i/>
          <w:iCs/>
          <w:color w:val="000000"/>
        </w:rPr>
        <w:t>b  </w:t>
      </w:r>
      <w:r>
        <w:rPr>
          <w:color w:val="000000"/>
        </w:rPr>
        <w:t xml:space="preserve">&lt; </w:t>
      </w:r>
      <w:r>
        <w:rPr>
          <w:i/>
          <w:iCs/>
          <w:color w:val="000000"/>
        </w:rPr>
        <w:t>c </w:t>
      </w:r>
      <w:r>
        <w:rPr>
          <w:color w:val="000000"/>
        </w:rPr>
        <w:t xml:space="preserve"> &lt; </w:t>
      </w:r>
      <w:r>
        <w:rPr>
          <w:i/>
          <w:iCs/>
          <w:color w:val="000000"/>
        </w:rPr>
        <w:t>d</w:t>
      </w:r>
      <w:r>
        <w:rPr>
          <w:color w:val="000000"/>
        </w:rPr>
        <w:t xml:space="preserve">   in the equation above, then the greatest increase in </w:t>
      </w:r>
      <w:r>
        <w:rPr>
          <w:i/>
          <w:iCs/>
          <w:color w:val="000000"/>
        </w:rPr>
        <w:t>S </w:t>
      </w:r>
      <w:r>
        <w:rPr>
          <w:color w:val="000000"/>
        </w:rPr>
        <w:t xml:space="preserve"> would result from adding 1 to the value of which variable?</w:t>
      </w:r>
    </w:p>
    <w:p w:rsidR="00C21DA7" w:rsidRDefault="00A312F1" w:rsidP="00C21DA7">
      <w:pPr>
        <w:pStyle w:val="indent"/>
        <w:ind w:left="0"/>
      </w:pPr>
      <w:r>
        <w:rPr>
          <w:rStyle w:val="cbtext1"/>
        </w:rPr>
        <w:t>(A)</w:t>
      </w:r>
      <w:r>
        <w:t xml:space="preserve"> </w:t>
      </w:r>
      <w:proofErr w:type="gramStart"/>
      <w:r>
        <w:rPr>
          <w:i/>
          <w:iCs/>
        </w:rPr>
        <w:t>a</w:t>
      </w:r>
      <w:proofErr w:type="gramEnd"/>
      <w:r>
        <w:br/>
      </w:r>
      <w:r>
        <w:rPr>
          <w:rStyle w:val="cbtext1"/>
        </w:rPr>
        <w:t>(B)</w:t>
      </w:r>
      <w:r>
        <w:t xml:space="preserve"> </w:t>
      </w:r>
      <w:r>
        <w:rPr>
          <w:i/>
          <w:iCs/>
        </w:rPr>
        <w:t>b</w:t>
      </w:r>
      <w:r>
        <w:br/>
      </w:r>
      <w:r>
        <w:rPr>
          <w:rStyle w:val="cbtext1"/>
        </w:rPr>
        <w:t>(C)</w:t>
      </w:r>
      <w:r>
        <w:t xml:space="preserve"> </w:t>
      </w:r>
      <w:r>
        <w:rPr>
          <w:i/>
          <w:iCs/>
        </w:rPr>
        <w:t>c</w:t>
      </w:r>
      <w:r>
        <w:br/>
      </w:r>
      <w:r>
        <w:rPr>
          <w:rStyle w:val="cbtext1"/>
        </w:rPr>
        <w:t>(D)</w:t>
      </w:r>
      <w:r>
        <w:t xml:space="preserve"> </w:t>
      </w:r>
      <w:r>
        <w:rPr>
          <w:i/>
          <w:iCs/>
        </w:rPr>
        <w:t>d</w:t>
      </w:r>
      <w:r>
        <w:br/>
      </w:r>
      <w:r>
        <w:rPr>
          <w:rStyle w:val="cbtext1"/>
        </w:rPr>
        <w:t>(E)</w:t>
      </w:r>
      <w:r>
        <w:t xml:space="preserve"> </w:t>
      </w:r>
      <w:r>
        <w:rPr>
          <w:i/>
          <w:iCs/>
        </w:rPr>
        <w:t>There is not enough information to know for certain.</w:t>
      </w:r>
      <w:r>
        <w:t xml:space="preserve"> </w:t>
      </w:r>
    </w:p>
    <w:p w:rsidR="00A312F1" w:rsidRPr="004E5E51" w:rsidRDefault="00A312F1" w:rsidP="00C21DA7">
      <w:pPr>
        <w:pStyle w:val="indent"/>
        <w:ind w:left="-540"/>
        <w:rPr>
          <w:b/>
          <w:color w:val="000000"/>
        </w:rPr>
      </w:pPr>
      <w:r>
        <w:br w:type="page"/>
      </w:r>
      <w:r w:rsidRPr="004E5E51">
        <w:rPr>
          <w:b/>
          <w:u w:val="single"/>
        </w:rPr>
        <w:lastRenderedPageBreak/>
        <w:t>DOK Levels for the</w:t>
      </w:r>
      <w:ins w:id="50" w:author="margaret h. powell" w:date="2005-07-14T08:15:00Z">
        <w:r w:rsidRPr="004E5E51">
          <w:rPr>
            <w:b/>
            <w:u w:val="single"/>
          </w:rPr>
          <w:t xml:space="preserve"> Sample</w:t>
        </w:r>
      </w:ins>
      <w:r w:rsidRPr="004E5E51">
        <w:rPr>
          <w:b/>
          <w:u w:val="single"/>
        </w:rPr>
        <w:t xml:space="preserve"> </w:t>
      </w:r>
      <w:del w:id="51" w:author="margaret h. powell" w:date="2005-02-04T09:39:00Z">
        <w:r w:rsidRPr="004E5E51">
          <w:rPr>
            <w:b/>
            <w:u w:val="single"/>
          </w:rPr>
          <w:delText>m</w:delText>
        </w:r>
      </w:del>
      <w:ins w:id="52" w:author="margaret h. powell" w:date="2005-02-04T09:39:00Z">
        <w:r w:rsidRPr="004E5E51">
          <w:rPr>
            <w:b/>
            <w:u w:val="single"/>
          </w:rPr>
          <w:t>M</w:t>
        </w:r>
      </w:ins>
      <w:r w:rsidRPr="004E5E51">
        <w:rPr>
          <w:b/>
          <w:u w:val="single"/>
        </w:rPr>
        <w:t>ath</w:t>
      </w:r>
      <w:ins w:id="53" w:author="margaret h. powell" w:date="2005-02-04T09:39:00Z">
        <w:r w:rsidRPr="004E5E51">
          <w:rPr>
            <w:b/>
            <w:u w:val="single"/>
          </w:rPr>
          <w:t xml:space="preserve">ematics </w:t>
        </w:r>
      </w:ins>
      <w:del w:id="54" w:author="margaret h. powell" w:date="2005-02-04T09:39:00Z">
        <w:r w:rsidRPr="004E5E51">
          <w:rPr>
            <w:b/>
            <w:u w:val="single"/>
          </w:rPr>
          <w:delText xml:space="preserve"> s</w:delText>
        </w:r>
      </w:del>
      <w:del w:id="55" w:author="margaret h. powell" w:date="2005-07-14T08:15:00Z">
        <w:r w:rsidRPr="004E5E51">
          <w:rPr>
            <w:b/>
            <w:u w:val="single"/>
          </w:rPr>
          <w:delText xml:space="preserve">ample </w:delText>
        </w:r>
      </w:del>
      <w:del w:id="56" w:author="margaret h. powell" w:date="2005-02-04T09:39:00Z">
        <w:r w:rsidRPr="004E5E51">
          <w:rPr>
            <w:b/>
            <w:u w:val="single"/>
          </w:rPr>
          <w:delText>a</w:delText>
        </w:r>
      </w:del>
      <w:ins w:id="57" w:author="margaret h. powell" w:date="2005-02-04T09:39:00Z">
        <w:r w:rsidRPr="004E5E51">
          <w:rPr>
            <w:b/>
            <w:u w:val="single"/>
          </w:rPr>
          <w:t>A</w:t>
        </w:r>
      </w:ins>
      <w:r w:rsidRPr="004E5E51">
        <w:rPr>
          <w:b/>
          <w:u w:val="single"/>
        </w:rPr>
        <w:t xml:space="preserve">ssessment </w:t>
      </w:r>
      <w:del w:id="58" w:author="margaret h. powell" w:date="2005-02-04T09:39:00Z">
        <w:r w:rsidRPr="004E5E51">
          <w:rPr>
            <w:b/>
            <w:u w:val="single"/>
          </w:rPr>
          <w:delText>i</w:delText>
        </w:r>
      </w:del>
      <w:ins w:id="59" w:author="margaret h. powell" w:date="2005-02-04T09:39:00Z">
        <w:r w:rsidRPr="004E5E51">
          <w:rPr>
            <w:b/>
            <w:u w:val="single"/>
          </w:rPr>
          <w:t>I</w:t>
        </w:r>
      </w:ins>
      <w:r w:rsidRPr="004E5E51">
        <w:rPr>
          <w:b/>
          <w:u w:val="single"/>
        </w:rPr>
        <w:t>tems</w:t>
      </w:r>
    </w:p>
    <w:p w:rsidR="00A312F1" w:rsidRPr="004E5E51" w:rsidRDefault="00A312F1" w:rsidP="00C21DA7">
      <w:pPr>
        <w:ind w:left="-540"/>
        <w:rPr>
          <w:b/>
        </w:rPr>
      </w:pPr>
    </w:p>
    <w:p w:rsidR="00A312F1" w:rsidRPr="004E5E51" w:rsidRDefault="00A312F1" w:rsidP="00C21DA7">
      <w:pPr>
        <w:ind w:left="-540"/>
        <w:rPr>
          <w:b/>
        </w:rPr>
      </w:pPr>
      <w:r w:rsidRPr="004E5E51">
        <w:rPr>
          <w:b/>
        </w:rPr>
        <w:t>Grade 4</w:t>
      </w:r>
      <w:ins w:id="60" w:author="margaret h. powell" w:date="2005-02-14T08:34:00Z">
        <w:r w:rsidRPr="004E5E51">
          <w:rPr>
            <w:b/>
          </w:rPr>
          <w:t xml:space="preserve"> Items</w:t>
        </w:r>
      </w:ins>
      <w:r w:rsidRPr="004E5E51">
        <w:rPr>
          <w:b/>
        </w:rPr>
        <w:t>:</w:t>
      </w:r>
    </w:p>
    <w:p w:rsidR="00A312F1" w:rsidRDefault="00A312F1" w:rsidP="00C21DA7">
      <w:pPr>
        <w:ind w:left="-540"/>
      </w:pPr>
    </w:p>
    <w:p w:rsidR="00A312F1" w:rsidRDefault="00A312F1" w:rsidP="00C21DA7">
      <w:pPr>
        <w:ind w:left="-540" w:right="-720"/>
      </w:pPr>
      <w:proofErr w:type="gramStart"/>
      <w:r>
        <w:t>1)</w:t>
      </w:r>
      <w:r>
        <w:tab/>
      </w:r>
      <w:r>
        <w:rPr>
          <w:u w:val="single"/>
        </w:rPr>
        <w:t>Level 2</w:t>
      </w:r>
      <w:r>
        <w:t>.</w:t>
      </w:r>
      <w:proofErr w:type="gramEnd"/>
      <w:r>
        <w:t xml:space="preserve">  The choices offered indicate that this item is intended to </w:t>
      </w:r>
      <w:ins w:id="61" w:author="margaret h. powell" w:date="2005-02-23T10:16:00Z">
        <w:r>
          <w:t xml:space="preserve">identify </w:t>
        </w:r>
      </w:ins>
      <w:del w:id="62" w:author="margaret h. powell" w:date="2005-02-23T10:16:00Z">
        <w:r>
          <w:delText xml:space="preserve">catch </w:delText>
        </w:r>
      </w:del>
      <w:del w:id="63" w:author="margaret h. powell" w:date="2005-02-04T09:39:00Z">
        <w:r>
          <w:delText>kids</w:delText>
        </w:r>
      </w:del>
      <w:ins w:id="64" w:author="margaret h. powell" w:date="2005-02-04T09:39:00Z">
        <w:r>
          <w:t>students</w:t>
        </w:r>
      </w:ins>
      <w:r>
        <w:t xml:space="preserve"> who would simply subtract 9 minus 1 to get an 8. </w:t>
      </w:r>
      <w:del w:id="65" w:author="margaret h. powell" w:date="2005-02-04T09:39:00Z">
        <w:r>
          <w:delText xml:space="preserve"> </w:delText>
        </w:r>
      </w:del>
      <w:r>
        <w:t xml:space="preserve">More than one step is required here.  The students must first recognize the difference between a.m. and p.m. and make some decisions about how to make this into a subtraction problem, </w:t>
      </w:r>
      <w:proofErr w:type="gramStart"/>
      <w:r>
        <w:t>then</w:t>
      </w:r>
      <w:proofErr w:type="gramEnd"/>
      <w:r>
        <w:t xml:space="preserve"> do the subtraction.</w:t>
      </w:r>
    </w:p>
    <w:p w:rsidR="00A312F1" w:rsidRDefault="00A312F1" w:rsidP="00C21DA7">
      <w:pPr>
        <w:ind w:left="-540" w:right="-720"/>
      </w:pPr>
    </w:p>
    <w:p w:rsidR="00A312F1" w:rsidRDefault="00A312F1" w:rsidP="00C21DA7">
      <w:pPr>
        <w:ind w:left="-540" w:right="-720"/>
      </w:pPr>
      <w:r>
        <w:t>2)</w:t>
      </w:r>
      <w:r>
        <w:tab/>
      </w:r>
      <w:r>
        <w:rPr>
          <w:u w:val="single"/>
        </w:rPr>
        <w:t>Level 4</w:t>
      </w:r>
      <w:r>
        <w:t xml:space="preserve">.  This is a complex open-ended problem requiring students “to make several connections and apply one approach among many.” </w:t>
      </w:r>
      <w:del w:id="66" w:author="margaret h. powell" w:date="2005-02-04T09:40:00Z">
        <w:r>
          <w:delText xml:space="preserve"> </w:delText>
        </w:r>
      </w:del>
      <w:r>
        <w:t xml:space="preserve">It requires the students to plan and organize, and to weigh solutions based on different kinds of criteria. </w:t>
      </w:r>
      <w:del w:id="67" w:author="margaret h. powell" w:date="2005-02-04T09:40:00Z">
        <w:r>
          <w:delText xml:space="preserve"> </w:delText>
        </w:r>
      </w:del>
      <w:r>
        <w:t>Students should be allowed at least 20 minutes for this problem, which is an extended period of time for a test item.</w:t>
      </w:r>
    </w:p>
    <w:p w:rsidR="00A312F1" w:rsidRDefault="00A312F1" w:rsidP="00C21DA7">
      <w:pPr>
        <w:ind w:left="-540" w:right="-720"/>
      </w:pPr>
    </w:p>
    <w:p w:rsidR="00A312F1" w:rsidRDefault="00A312F1" w:rsidP="00C21DA7">
      <w:pPr>
        <w:ind w:left="-540" w:right="-720"/>
      </w:pPr>
      <w:r>
        <w:t>3)</w:t>
      </w:r>
      <w:r>
        <w:tab/>
      </w:r>
      <w:r>
        <w:rPr>
          <w:u w:val="single"/>
        </w:rPr>
        <w:t>Level 1</w:t>
      </w:r>
      <w:r>
        <w:t>.  Students only need to be able to recognize even numbers.</w:t>
      </w:r>
    </w:p>
    <w:p w:rsidR="00A312F1" w:rsidRDefault="00A312F1" w:rsidP="00C21DA7">
      <w:pPr>
        <w:pStyle w:val="NormalWeb"/>
        <w:spacing w:before="0" w:beforeAutospacing="0" w:after="0" w:afterAutospacing="0"/>
        <w:ind w:left="-540" w:right="-720"/>
      </w:pPr>
    </w:p>
    <w:p w:rsidR="00A312F1" w:rsidRDefault="00A312F1" w:rsidP="00C21DA7">
      <w:pPr>
        <w:ind w:left="-540" w:right="-720"/>
      </w:pPr>
      <w:r>
        <w:t>4)</w:t>
      </w:r>
      <w:r>
        <w:tab/>
      </w:r>
      <w:r>
        <w:rPr>
          <w:u w:val="single"/>
        </w:rPr>
        <w:t>Level 3</w:t>
      </w:r>
      <w:r>
        <w:t xml:space="preserve">. </w:t>
      </w:r>
      <w:r>
        <w:rPr>
          <w:sz w:val="20"/>
          <w:szCs w:val="20"/>
        </w:rPr>
        <w:t> </w:t>
      </w:r>
      <w:r>
        <w:t xml:space="preserve">“An activity that has more than one possible answer and requires students to justify the response they give would most likely be a Level 3.” </w:t>
      </w:r>
      <w:del w:id="68" w:author="margaret h. powell" w:date="2005-02-14T08:34:00Z">
        <w:r>
          <w:delText xml:space="preserve"> </w:delText>
        </w:r>
      </w:del>
      <w:r>
        <w:t>Since there are multiple possible approaches to this problem, the student must make strategic decisions about how to proceed, which is more cognitively complex than simply applying a set procedure or skill.</w:t>
      </w:r>
    </w:p>
    <w:p w:rsidR="00A312F1" w:rsidRDefault="00A312F1" w:rsidP="00C21DA7">
      <w:pPr>
        <w:ind w:left="-540" w:right="-720"/>
      </w:pPr>
    </w:p>
    <w:p w:rsidR="00A312F1" w:rsidRDefault="00A312F1" w:rsidP="00C21DA7">
      <w:pPr>
        <w:ind w:left="-540" w:right="-720"/>
      </w:pPr>
      <w:r>
        <w:t>5)</w:t>
      </w:r>
      <w:r>
        <w:tab/>
      </w:r>
      <w:r>
        <w:rPr>
          <w:u w:val="single"/>
        </w:rPr>
        <w:t>Level 1</w:t>
      </w:r>
      <w:r>
        <w:t xml:space="preserve">. </w:t>
      </w:r>
      <w:ins w:id="69" w:author="margaret h. powell" w:date="2005-07-14T08:22:00Z">
        <w:r>
          <w:t xml:space="preserve"> </w:t>
        </w:r>
      </w:ins>
      <w:del w:id="70" w:author="margaret h. powell" w:date="2005-02-04T09:44:00Z">
        <w:r>
          <w:delText xml:space="preserve"> </w:delText>
        </w:r>
      </w:del>
      <w:r>
        <w:t xml:space="preserve">This measurement item requires no analysis of the map itself, since the route in question is a straight line. </w:t>
      </w:r>
      <w:del w:id="71" w:author="margaret h. powell" w:date="2005-02-04T09:42:00Z">
        <w:r>
          <w:delText xml:space="preserve"> </w:delText>
        </w:r>
      </w:del>
      <w:r>
        <w:t>If the line w</w:t>
      </w:r>
      <w:del w:id="72" w:author="margaret h. powell" w:date="2005-07-14T08:16:00Z">
        <w:r>
          <w:delText>as</w:delText>
        </w:r>
      </w:del>
      <w:ins w:id="73" w:author="margaret h. powell" w:date="2005-07-14T08:16:00Z">
        <w:r>
          <w:t>ere</w:t>
        </w:r>
      </w:ins>
      <w:r>
        <w:t xml:space="preserve"> not straight, </w:t>
      </w:r>
      <w:del w:id="74" w:author="margaret h. powell" w:date="2005-07-14T08:16:00Z">
        <w:r>
          <w:delText xml:space="preserve">then </w:delText>
        </w:r>
      </w:del>
      <w:r>
        <w:t xml:space="preserve">this item would require estimation and perhaps even calculation, making it </w:t>
      </w:r>
      <w:del w:id="75" w:author="margaret h. powell" w:date="2005-02-04T09:42:00Z">
        <w:r>
          <w:delText>l</w:delText>
        </w:r>
      </w:del>
      <w:ins w:id="76" w:author="margaret h. powell" w:date="2005-02-04T09:42:00Z">
        <w:r>
          <w:t>L</w:t>
        </w:r>
      </w:ins>
      <w:r>
        <w:t>evel 2 or 3.</w:t>
      </w:r>
    </w:p>
    <w:p w:rsidR="00A312F1" w:rsidRDefault="00A312F1" w:rsidP="00C21DA7">
      <w:pPr>
        <w:ind w:left="-540" w:right="-720"/>
      </w:pPr>
    </w:p>
    <w:p w:rsidR="00A312F1" w:rsidRPr="004E5E51" w:rsidRDefault="00A312F1" w:rsidP="00C21DA7">
      <w:pPr>
        <w:ind w:left="-540" w:right="-720"/>
        <w:rPr>
          <w:b/>
        </w:rPr>
      </w:pPr>
      <w:r w:rsidRPr="004E5E51">
        <w:rPr>
          <w:b/>
        </w:rPr>
        <w:t xml:space="preserve">Grade 8 </w:t>
      </w:r>
      <w:del w:id="77" w:author="margaret h. powell" w:date="2005-02-04T09:44:00Z">
        <w:r w:rsidRPr="004E5E51">
          <w:rPr>
            <w:b/>
          </w:rPr>
          <w:delText>i</w:delText>
        </w:r>
      </w:del>
      <w:ins w:id="78" w:author="margaret h. powell" w:date="2005-02-04T09:44:00Z">
        <w:r w:rsidRPr="004E5E51">
          <w:rPr>
            <w:b/>
          </w:rPr>
          <w:t>I</w:t>
        </w:r>
      </w:ins>
      <w:r w:rsidRPr="004E5E51">
        <w:rPr>
          <w:b/>
        </w:rPr>
        <w:t>tems:</w:t>
      </w:r>
    </w:p>
    <w:p w:rsidR="00A312F1" w:rsidRDefault="00A312F1" w:rsidP="00C21DA7">
      <w:pPr>
        <w:ind w:left="-540" w:right="-720"/>
      </w:pPr>
    </w:p>
    <w:p w:rsidR="00A312F1" w:rsidRDefault="00A312F1" w:rsidP="00C21DA7">
      <w:pPr>
        <w:ind w:left="-540" w:right="-720"/>
      </w:pPr>
      <w:r>
        <w:t>6)</w:t>
      </w:r>
      <w:r>
        <w:tab/>
      </w:r>
      <w:r>
        <w:rPr>
          <w:u w:val="single"/>
        </w:rPr>
        <w:t>Level 1</w:t>
      </w:r>
      <w:r>
        <w:t>.  The first thing to not</w:t>
      </w:r>
      <w:del w:id="79" w:author="margaret h. powell" w:date="2005-02-14T08:35:00Z">
        <w:r>
          <w:delText>ic</w:delText>
        </w:r>
      </w:del>
      <w:r>
        <w:t xml:space="preserve">e is that this is not really a geometry item. </w:t>
      </w:r>
      <w:del w:id="80" w:author="margaret h. powell" w:date="2005-02-04T09:44:00Z">
        <w:r>
          <w:delText xml:space="preserve"> </w:delText>
        </w:r>
      </w:del>
      <w:r>
        <w:t xml:space="preserve">Rather, it simply requires students to notice an easy, routine pattern. </w:t>
      </w:r>
      <w:del w:id="81" w:author="margaret h. powell" w:date="2005-02-04T09:44:00Z">
        <w:r>
          <w:delText xml:space="preserve"> </w:delText>
        </w:r>
      </w:del>
      <w:r>
        <w:t>DOK levels are difficult to assign for many pattern</w:t>
      </w:r>
      <w:del w:id="82" w:author="margaret h. powell" w:date="2005-02-04T09:44:00Z">
        <w:r>
          <w:delText xml:space="preserve"> </w:delText>
        </w:r>
      </w:del>
      <w:ins w:id="83" w:author="margaret h. powell" w:date="2005-02-04T09:44:00Z">
        <w:r>
          <w:t>-</w:t>
        </w:r>
      </w:ins>
      <w:r>
        <w:t xml:space="preserve">recognition problems, because they depend on how routine the pattern is. </w:t>
      </w:r>
      <w:del w:id="84" w:author="margaret h. powell" w:date="2005-02-04T09:45:00Z">
        <w:r>
          <w:delText xml:space="preserve"> </w:delText>
        </w:r>
      </w:del>
      <w:r>
        <w:t xml:space="preserve">This particular pattern is immediately recognizable and requires no processing, but a more complex pattern could make this </w:t>
      </w:r>
      <w:ins w:id="85" w:author="margaret h. powell" w:date="2005-07-14T08:17:00Z">
        <w:r>
          <w:t xml:space="preserve">a </w:t>
        </w:r>
      </w:ins>
      <w:del w:id="86" w:author="margaret h. powell" w:date="2005-07-14T08:17:00Z">
        <w:r>
          <w:delText xml:space="preserve">item </w:delText>
        </w:r>
      </w:del>
      <w:del w:id="87" w:author="margaret h. powell" w:date="2005-02-04T09:45:00Z">
        <w:r>
          <w:delText>l</w:delText>
        </w:r>
      </w:del>
      <w:ins w:id="88" w:author="margaret h. powell" w:date="2005-02-04T09:45:00Z">
        <w:r>
          <w:t>L</w:t>
        </w:r>
      </w:ins>
      <w:r>
        <w:t xml:space="preserve">evel 2 or even </w:t>
      </w:r>
      <w:ins w:id="89" w:author="margaret h. powell" w:date="2005-02-14T08:35:00Z">
        <w:r>
          <w:t xml:space="preserve">Level </w:t>
        </w:r>
      </w:ins>
      <w:r>
        <w:t>3</w:t>
      </w:r>
      <w:ins w:id="90" w:author="margaret h. powell" w:date="2005-07-14T08:17:00Z">
        <w:r>
          <w:t xml:space="preserve"> item</w:t>
        </w:r>
      </w:ins>
      <w:r>
        <w:t>.</w:t>
      </w:r>
    </w:p>
    <w:p w:rsidR="00A312F1" w:rsidRDefault="00A312F1" w:rsidP="00C21DA7">
      <w:pPr>
        <w:ind w:left="-540" w:right="-720"/>
      </w:pPr>
    </w:p>
    <w:p w:rsidR="00A312F1" w:rsidRDefault="00A312F1" w:rsidP="00C21DA7">
      <w:pPr>
        <w:ind w:left="-540" w:right="-720"/>
      </w:pPr>
      <w:r>
        <w:t>7)</w:t>
      </w:r>
      <w:r>
        <w:tab/>
      </w:r>
      <w:r>
        <w:rPr>
          <w:u w:val="single"/>
        </w:rPr>
        <w:t>Level 2</w:t>
      </w:r>
      <w:r>
        <w:t>.  This item is included in order to contrast it with the previous</w:t>
      </w:r>
      <w:ins w:id="91" w:author="margaret h. powell" w:date="2005-07-14T08:17:00Z">
        <w:r>
          <w:t xml:space="preserve"> </w:t>
        </w:r>
      </w:ins>
      <w:del w:id="92" w:author="margaret h. powell" w:date="2005-07-14T08:17:00Z">
        <w:r>
          <w:delText xml:space="preserve"> one</w:delText>
        </w:r>
      </w:del>
      <w:ins w:id="93" w:author="margaret h. powell" w:date="2005-07-14T08:17:00Z">
        <w:r>
          <w:t>item</w:t>
        </w:r>
      </w:ins>
      <w:r>
        <w:t xml:space="preserve">. </w:t>
      </w:r>
      <w:del w:id="94" w:author="margaret h. powell" w:date="2005-02-14T08:35:00Z">
        <w:r>
          <w:delText xml:space="preserve"> </w:delText>
        </w:r>
      </w:del>
      <w:del w:id="95" w:author="margaret h. powell" w:date="2005-02-14T08:36:00Z">
        <w:r>
          <w:delText>This is also</w:delText>
        </w:r>
      </w:del>
      <w:r>
        <w:t xml:space="preserve"> </w:t>
      </w:r>
      <w:ins w:id="96" w:author="margaret h. powell" w:date="2005-02-14T08:36:00Z">
        <w:r>
          <w:t>P</w:t>
        </w:r>
      </w:ins>
      <w:del w:id="97" w:author="margaret h. powell" w:date="2005-02-14T08:36:00Z">
        <w:r>
          <w:delText>p</w:delText>
        </w:r>
      </w:del>
      <w:r>
        <w:t>attern recognition</w:t>
      </w:r>
      <w:ins w:id="98" w:author="margaret h. powell" w:date="2005-02-14T08:36:00Z">
        <w:r>
          <w:t xml:space="preserve"> is required</w:t>
        </w:r>
      </w:ins>
      <w:r>
        <w:t xml:space="preserve">, but the non-routine nature of this pattern brings </w:t>
      </w:r>
      <w:proofErr w:type="gramStart"/>
      <w:r>
        <w:t>th</w:t>
      </w:r>
      <w:proofErr w:type="gramEnd"/>
      <w:del w:id="99" w:author="margaret h. powell" w:date="2005-07-14T08:18:00Z">
        <w:r>
          <w:delText>is</w:delText>
        </w:r>
      </w:del>
      <w:ins w:id="100" w:author="margaret h. powell" w:date="2005-07-14T08:18:00Z">
        <w:r>
          <w:t>e item</w:t>
        </w:r>
      </w:ins>
      <w:r>
        <w:t xml:space="preserve"> up to a higher DOK level.</w:t>
      </w:r>
      <w:del w:id="101" w:author="margaret h. powell" w:date="2005-02-04T09:45:00Z">
        <w:r>
          <w:delText xml:space="preserve"> </w:delText>
        </w:r>
      </w:del>
      <w:r>
        <w:t xml:space="preserve"> Some analysis and generalization is required in order to understand</w:t>
      </w:r>
      <w:del w:id="102" w:author="margaret h. powell" w:date="2005-02-14T08:36:00Z">
        <w:r>
          <w:delText>ing</w:delText>
        </w:r>
      </w:del>
      <w:r>
        <w:t xml:space="preserve"> and extend this pattern.</w:t>
      </w:r>
    </w:p>
    <w:p w:rsidR="00A312F1" w:rsidRDefault="00A312F1" w:rsidP="00C21DA7">
      <w:pPr>
        <w:ind w:left="-540" w:right="-720"/>
      </w:pPr>
    </w:p>
    <w:p w:rsidR="00A312F1" w:rsidRDefault="00A312F1" w:rsidP="00C21DA7">
      <w:pPr>
        <w:ind w:left="-540" w:right="-720"/>
      </w:pPr>
      <w:r>
        <w:t>8)</w:t>
      </w:r>
      <w:r>
        <w:tab/>
      </w:r>
      <w:r>
        <w:rPr>
          <w:u w:val="single"/>
        </w:rPr>
        <w:t>Level 2</w:t>
      </w:r>
      <w:r>
        <w:t xml:space="preserve">. </w:t>
      </w:r>
      <w:ins w:id="103" w:author="margaret h. powell" w:date="2005-07-14T08:23:00Z">
        <w:r>
          <w:t xml:space="preserve"> </w:t>
        </w:r>
      </w:ins>
      <w:del w:id="104" w:author="margaret h. powell" w:date="2005-02-04T09:45:00Z">
        <w:r>
          <w:delText xml:space="preserve"> </w:delText>
        </w:r>
      </w:del>
      <w:r>
        <w:t xml:space="preserve">There are a number of different concepts and procedures that can be used for this problem, rather than </w:t>
      </w:r>
      <w:del w:id="105" w:author="margaret h. powell" w:date="2005-07-14T08:18:00Z">
        <w:r>
          <w:delText>just one</w:delText>
        </w:r>
      </w:del>
      <w:ins w:id="106" w:author="margaret h. powell" w:date="2005-07-14T08:18:00Z">
        <w:r>
          <w:t>an</w:t>
        </w:r>
      </w:ins>
      <w:r>
        <w:t xml:space="preserve"> obvious, simple one. </w:t>
      </w:r>
      <w:del w:id="107" w:author="margaret h. powell" w:date="2005-02-04T09:45:00Z">
        <w:r>
          <w:delText xml:space="preserve"> </w:delText>
        </w:r>
      </w:del>
      <w:r>
        <w:t xml:space="preserve">Students must not only be able to </w:t>
      </w:r>
      <w:r>
        <w:rPr>
          <w:i/>
        </w:rPr>
        <w:t>identify</w:t>
      </w:r>
      <w:r>
        <w:t xml:space="preserve"> different representations of rational numbers (</w:t>
      </w:r>
      <w:del w:id="108" w:author="margaret h. powell" w:date="2005-02-04T09:45:00Z">
        <w:r>
          <w:delText>l</w:delText>
        </w:r>
      </w:del>
      <w:ins w:id="109" w:author="margaret h. powell" w:date="2005-02-04T09:45:00Z">
        <w:r>
          <w:t>L</w:t>
        </w:r>
      </w:ins>
      <w:r>
        <w:t xml:space="preserve">evel 1), but also to </w:t>
      </w:r>
      <w:r>
        <w:rPr>
          <w:i/>
        </w:rPr>
        <w:t>manipulate</w:t>
      </w:r>
      <w:r>
        <w:t xml:space="preserve"> and </w:t>
      </w:r>
      <w:r>
        <w:rPr>
          <w:i/>
        </w:rPr>
        <w:t>compare</w:t>
      </w:r>
      <w:r>
        <w:t xml:space="preserve"> these representations (</w:t>
      </w:r>
      <w:del w:id="110" w:author="margaret h. powell" w:date="2005-02-04T09:46:00Z">
        <w:r>
          <w:delText>l</w:delText>
        </w:r>
      </w:del>
      <w:ins w:id="111" w:author="margaret h. powell" w:date="2005-02-04T09:46:00Z">
        <w:r>
          <w:t>L</w:t>
        </w:r>
      </w:ins>
      <w:r>
        <w:t xml:space="preserve">evel 2). </w:t>
      </w:r>
      <w:del w:id="112" w:author="margaret h. powell" w:date="2005-02-04T09:46:00Z">
        <w:r>
          <w:delText xml:space="preserve"> </w:delText>
        </w:r>
      </w:del>
      <w:r>
        <w:t xml:space="preserve">This means that numerous interdependent and non-trivial steps are involved here. </w:t>
      </w:r>
      <w:del w:id="113" w:author="margaret h. powell" w:date="2005-02-04T09:46:00Z">
        <w:r>
          <w:delText xml:space="preserve"> </w:delText>
        </w:r>
      </w:del>
      <w:r>
        <w:t xml:space="preserve">However, this does not require any conjecturing, planning, abstracting, or explaining, so it is not </w:t>
      </w:r>
      <w:del w:id="114" w:author="margaret h. powell" w:date="2005-02-04T09:46:00Z">
        <w:r>
          <w:delText>l</w:delText>
        </w:r>
      </w:del>
      <w:ins w:id="115" w:author="margaret h. powell" w:date="2005-02-04T09:46:00Z">
        <w:r>
          <w:t>L</w:t>
        </w:r>
      </w:ins>
      <w:r>
        <w:t xml:space="preserve">evel 3.  </w:t>
      </w:r>
    </w:p>
    <w:p w:rsidR="00A312F1" w:rsidRDefault="00A312F1" w:rsidP="00C21DA7">
      <w:pPr>
        <w:numPr>
          <w:ins w:id="116" w:author="margaret h. powell" w:date="2005-02-23T10:19:00Z"/>
        </w:numPr>
        <w:ind w:left="-540" w:right="-720"/>
        <w:rPr>
          <w:ins w:id="117" w:author="margaret h. powell" w:date="2005-02-23T10:19:00Z"/>
        </w:rPr>
      </w:pPr>
    </w:p>
    <w:p w:rsidR="00A312F1" w:rsidRDefault="00A312F1" w:rsidP="00C21DA7">
      <w:pPr>
        <w:ind w:left="-540" w:right="-720"/>
      </w:pPr>
      <w:r>
        <w:lastRenderedPageBreak/>
        <w:tab/>
        <w:t>This item demonstrates the importance of knowing whether calculators are allowed on the exam</w:t>
      </w:r>
      <w:ins w:id="118" w:author="margaret h. powell" w:date="2005-02-14T08:37:00Z">
        <w:r>
          <w:t>ination</w:t>
        </w:r>
      </w:ins>
      <w:r>
        <w:t xml:space="preserve">s or not. </w:t>
      </w:r>
      <w:del w:id="119" w:author="margaret h. powell" w:date="2005-02-04T09:46:00Z">
        <w:r>
          <w:delText xml:space="preserve"> </w:delText>
        </w:r>
      </w:del>
      <w:r>
        <w:t>If a calculator were allowed on this exam</w:t>
      </w:r>
      <w:ins w:id="120" w:author="margaret h. powell" w:date="2005-02-14T08:37:00Z">
        <w:r>
          <w:t>ination</w:t>
        </w:r>
      </w:ins>
      <w:r>
        <w:t xml:space="preserve">, this would clearly be </w:t>
      </w:r>
      <w:del w:id="121" w:author="margaret h. powell" w:date="2005-02-04T09:46:00Z">
        <w:r>
          <w:delText>l</w:delText>
        </w:r>
      </w:del>
      <w:ins w:id="122" w:author="margaret h. powell" w:date="2005-02-04T09:46:00Z">
        <w:r>
          <w:t>L</w:t>
        </w:r>
      </w:ins>
      <w:r>
        <w:t>evel 1</w:t>
      </w:r>
      <w:ins w:id="123" w:author="margaret h. powell" w:date="2005-02-14T08:37:00Z">
        <w:r>
          <w:t>,</w:t>
        </w:r>
      </w:ins>
      <w:r>
        <w:t xml:space="preserve"> instead of </w:t>
      </w:r>
      <w:del w:id="124" w:author="margaret h. powell" w:date="2005-02-04T09:46:00Z">
        <w:r>
          <w:delText>l</w:delText>
        </w:r>
      </w:del>
      <w:ins w:id="125" w:author="margaret h. powell" w:date="2005-02-04T09:46:00Z">
        <w:r>
          <w:t>L</w:t>
        </w:r>
      </w:ins>
      <w:r>
        <w:t>evel 2.</w:t>
      </w:r>
    </w:p>
    <w:p w:rsidR="00A312F1" w:rsidRDefault="00A312F1" w:rsidP="00C21DA7">
      <w:pPr>
        <w:ind w:left="-540" w:right="-720"/>
      </w:pPr>
    </w:p>
    <w:p w:rsidR="00A312F1" w:rsidRDefault="00A312F1" w:rsidP="00C21DA7">
      <w:pPr>
        <w:ind w:left="-540" w:right="-720"/>
      </w:pPr>
      <w:r>
        <w:t>9)</w:t>
      </w:r>
      <w:r>
        <w:tab/>
      </w:r>
      <w:r>
        <w:rPr>
          <w:u w:val="single"/>
        </w:rPr>
        <w:t>Level 2</w:t>
      </w:r>
      <w:r>
        <w:t xml:space="preserve">. </w:t>
      </w:r>
      <w:ins w:id="126" w:author="margaret h. powell" w:date="2005-07-14T08:23:00Z">
        <w:r>
          <w:t xml:space="preserve"> </w:t>
        </w:r>
      </w:ins>
      <w:del w:id="127" w:author="margaret h. powell" w:date="2005-02-04T09:47:00Z">
        <w:r>
          <w:delText xml:space="preserve"> </w:delText>
        </w:r>
      </w:del>
      <w:r>
        <w:t xml:space="preserve">This is an example of how a problem </w:t>
      </w:r>
      <w:del w:id="128" w:author="margaret h. powell" w:date="2005-02-04T09:47:00Z">
        <w:r>
          <w:delText>being</w:delText>
        </w:r>
      </w:del>
      <w:ins w:id="129" w:author="margaret h. powell" w:date="2005-02-04T09:47:00Z">
        <w:r>
          <w:t>that is</w:t>
        </w:r>
      </w:ins>
      <w:r>
        <w:t xml:space="preserve"> multiple </w:t>
      </w:r>
      <w:proofErr w:type="gramStart"/>
      <w:r>
        <w:t>choice</w:t>
      </w:r>
      <w:proofErr w:type="gramEnd"/>
      <w:r>
        <w:t xml:space="preserve"> can reduce its DOK level. </w:t>
      </w:r>
      <w:del w:id="130" w:author="margaret h. powell" w:date="2005-02-04T09:47:00Z">
        <w:r>
          <w:delText xml:space="preserve"> </w:delText>
        </w:r>
      </w:del>
      <w:r>
        <w:t xml:space="preserve">If the multiple choices were removed here and the </w:t>
      </w:r>
      <w:proofErr w:type="gramStart"/>
      <w:r>
        <w:t>problem were</w:t>
      </w:r>
      <w:proofErr w:type="gramEnd"/>
      <w:r>
        <w:t xml:space="preserve"> left open-ended, it would be </w:t>
      </w:r>
      <w:del w:id="131" w:author="margaret h. powell" w:date="2005-02-04T09:47:00Z">
        <w:r>
          <w:delText>l</w:delText>
        </w:r>
      </w:del>
      <w:ins w:id="132" w:author="margaret h. powell" w:date="2005-02-04T09:47:00Z">
        <w:r>
          <w:t>L</w:t>
        </w:r>
      </w:ins>
      <w:r>
        <w:t xml:space="preserve">evel 3. </w:t>
      </w:r>
      <w:del w:id="133" w:author="margaret h. powell" w:date="2005-02-04T09:47:00Z">
        <w:r>
          <w:delText xml:space="preserve"> </w:delText>
        </w:r>
      </w:del>
      <w:r>
        <w:t>But here the student need only weigh the options against one another, easily discarding “type of survey used” and “ages of people surveyed” as bogeys.</w:t>
      </w:r>
      <w:del w:id="134" w:author="margaret h. powell" w:date="2005-02-04T09:47:00Z">
        <w:r>
          <w:delText xml:space="preserve"> </w:delText>
        </w:r>
      </w:del>
      <w:r>
        <w:t xml:space="preserve"> So they can easily determine that C is immediately better than A or D, without even having to think analytically or creatively about why percent values shown or number of people surveyed would be important information to know.</w:t>
      </w:r>
    </w:p>
    <w:p w:rsidR="00A312F1" w:rsidRDefault="00A312F1" w:rsidP="00C21DA7">
      <w:pPr>
        <w:ind w:left="-540" w:right="-720"/>
      </w:pPr>
    </w:p>
    <w:p w:rsidR="00A312F1" w:rsidRDefault="00A312F1" w:rsidP="00C21DA7">
      <w:pPr>
        <w:ind w:left="-540" w:right="-720"/>
      </w:pPr>
      <w:r>
        <w:t>10)</w:t>
      </w:r>
      <w:r>
        <w:tab/>
      </w:r>
      <w:r>
        <w:rPr>
          <w:u w:val="single"/>
        </w:rPr>
        <w:t>Level 3</w:t>
      </w:r>
      <w:r>
        <w:t>.  This item can be approached through a number of viable strategies: pattern recognition, guess-and-check, algebra, etc.</w:t>
      </w:r>
      <w:del w:id="135" w:author="margaret h. powell" w:date="2005-02-04T09:48:00Z">
        <w:r>
          <w:delText xml:space="preserve"> </w:delText>
        </w:r>
      </w:del>
      <w:r>
        <w:t xml:space="preserve"> </w:t>
      </w:r>
      <w:proofErr w:type="gramStart"/>
      <w:r>
        <w:t>This</w:t>
      </w:r>
      <w:proofErr w:type="gramEnd"/>
      <w:r>
        <w:t xml:space="preserve"> freedom means that the student must make choices and assumptions. </w:t>
      </w:r>
      <w:del w:id="136" w:author="margaret h. powell" w:date="2005-02-04T09:48:00Z">
        <w:r>
          <w:delText xml:space="preserve"> </w:delText>
        </w:r>
      </w:del>
      <w:r>
        <w:t xml:space="preserve">Furthermore, no matter what strategy she employs, she must keep track of a complex logical chain. </w:t>
      </w:r>
      <w:del w:id="137" w:author="margaret h. powell" w:date="2005-02-04T09:48:00Z">
        <w:r>
          <w:delText xml:space="preserve"> </w:delText>
        </w:r>
      </w:del>
      <w:r>
        <w:t>The multiple choices provided do not make this task any less complex.</w:t>
      </w:r>
    </w:p>
    <w:p w:rsidR="00A312F1" w:rsidRDefault="00A312F1" w:rsidP="00C21DA7">
      <w:pPr>
        <w:ind w:left="-540" w:right="-720"/>
      </w:pPr>
    </w:p>
    <w:p w:rsidR="00A312F1" w:rsidRPr="004E5E51" w:rsidRDefault="00A312F1" w:rsidP="00C21DA7">
      <w:pPr>
        <w:ind w:left="-540" w:right="-720"/>
        <w:rPr>
          <w:b/>
        </w:rPr>
      </w:pPr>
      <w:r w:rsidRPr="004E5E51">
        <w:rPr>
          <w:b/>
        </w:rPr>
        <w:t>Grade 11</w:t>
      </w:r>
      <w:ins w:id="138" w:author="margaret h. powell" w:date="2005-02-14T08:38:00Z">
        <w:r w:rsidRPr="004E5E51">
          <w:rPr>
            <w:b/>
          </w:rPr>
          <w:t xml:space="preserve"> Items</w:t>
        </w:r>
      </w:ins>
      <w:r w:rsidRPr="004E5E51">
        <w:rPr>
          <w:b/>
        </w:rPr>
        <w:t>:</w:t>
      </w:r>
    </w:p>
    <w:p w:rsidR="00A312F1" w:rsidRDefault="00A312F1" w:rsidP="00C21DA7">
      <w:pPr>
        <w:ind w:left="-540" w:right="-720"/>
      </w:pPr>
      <w:r>
        <w:tab/>
      </w:r>
    </w:p>
    <w:p w:rsidR="00A312F1" w:rsidRDefault="00A312F1" w:rsidP="00C21DA7">
      <w:pPr>
        <w:ind w:left="-540" w:right="-720"/>
      </w:pPr>
      <w:r>
        <w:t>11)</w:t>
      </w:r>
      <w:r>
        <w:tab/>
      </w:r>
      <w:r>
        <w:rPr>
          <w:u w:val="single"/>
        </w:rPr>
        <w:t>Level 3</w:t>
      </w:r>
      <w:r>
        <w:t xml:space="preserve">. </w:t>
      </w:r>
      <w:ins w:id="139" w:author="margaret h. powell" w:date="2005-07-14T08:23:00Z">
        <w:r>
          <w:t xml:space="preserve"> </w:t>
        </w:r>
      </w:ins>
      <w:del w:id="140" w:author="margaret h. powell" w:date="2005-02-04T09:48:00Z">
        <w:r>
          <w:delText xml:space="preserve"> </w:delText>
        </w:r>
      </w:del>
      <w:r>
        <w:t xml:space="preserve">This is another example of an item that is at Level 3 without being open-ended. </w:t>
      </w:r>
      <w:del w:id="141" w:author="margaret h. powell" w:date="2005-02-04T09:48:00Z">
        <w:r>
          <w:delText xml:space="preserve"> </w:delText>
        </w:r>
      </w:del>
      <w:r>
        <w:t>This item requires generalization, reasoning, and hypothesis testing, involving some creativity in choosing examples that test the hypotheses.</w:t>
      </w:r>
    </w:p>
    <w:p w:rsidR="00A312F1" w:rsidRDefault="00A312F1" w:rsidP="00C21DA7">
      <w:pPr>
        <w:ind w:left="-540" w:right="-720"/>
      </w:pPr>
    </w:p>
    <w:p w:rsidR="00A312F1" w:rsidRDefault="00A312F1" w:rsidP="00C21DA7">
      <w:pPr>
        <w:ind w:left="-540" w:right="-720"/>
      </w:pPr>
      <w:r>
        <w:t>12)</w:t>
      </w:r>
      <w:r>
        <w:tab/>
      </w:r>
      <w:r>
        <w:rPr>
          <w:u w:val="single"/>
        </w:rPr>
        <w:t>Level 4</w:t>
      </w:r>
      <w:r>
        <w:t xml:space="preserve">. </w:t>
      </w:r>
      <w:ins w:id="142" w:author="margaret h. powell" w:date="2005-07-14T08:23:00Z">
        <w:r>
          <w:t xml:space="preserve"> </w:t>
        </w:r>
      </w:ins>
      <w:del w:id="143" w:author="margaret h. powell" w:date="2005-02-04T09:48:00Z">
        <w:r>
          <w:delText xml:space="preserve"> </w:delText>
        </w:r>
      </w:del>
      <w:r>
        <w:t xml:space="preserve">This problem requires students to form game strategies, create data, notice number patterns, and justify how and why those patterns arise. </w:t>
      </w:r>
      <w:del w:id="144" w:author="margaret h. powell" w:date="2005-02-04T09:48:00Z">
        <w:r>
          <w:delText xml:space="preserve"> </w:delText>
        </w:r>
      </w:del>
      <w:r>
        <w:t xml:space="preserve">It involves inductive, deductive, and strategic reasoning over an extended period of time, perhaps 30 minutes. </w:t>
      </w:r>
      <w:del w:id="145" w:author="margaret h. powell" w:date="2005-02-04T09:49:00Z">
        <w:r>
          <w:delText xml:space="preserve"> </w:delText>
        </w:r>
      </w:del>
      <w:r>
        <w:t>This may even be a problem best done in pairs or groups within a testing environment.</w:t>
      </w:r>
    </w:p>
    <w:p w:rsidR="00A312F1" w:rsidRDefault="00A312F1" w:rsidP="00C21DA7">
      <w:pPr>
        <w:ind w:left="-540" w:right="-720"/>
      </w:pPr>
    </w:p>
    <w:p w:rsidR="00A312F1" w:rsidRDefault="00A312F1" w:rsidP="00C21DA7">
      <w:pPr>
        <w:ind w:left="-540" w:right="-720"/>
      </w:pPr>
      <w:r>
        <w:t>13)</w:t>
      </w:r>
      <w:r>
        <w:tab/>
      </w:r>
      <w:r>
        <w:rPr>
          <w:u w:val="single"/>
        </w:rPr>
        <w:t>Level 2</w:t>
      </w:r>
      <w:r>
        <w:t xml:space="preserve">.  This item is not </w:t>
      </w:r>
      <w:del w:id="146" w:author="margaret h. powell" w:date="2005-02-04T09:49:00Z">
        <w:r>
          <w:delText>l</w:delText>
        </w:r>
      </w:del>
      <w:ins w:id="147" w:author="margaret h. powell" w:date="2005-02-04T09:49:00Z">
        <w:r>
          <w:t>L</w:t>
        </w:r>
      </w:ins>
      <w:r>
        <w:t>evel 1 because it is not routine</w:t>
      </w:r>
      <w:ins w:id="148" w:author="margaret h. powell" w:date="2005-02-04T09:49:00Z">
        <w:r>
          <w:t>,</w:t>
        </w:r>
      </w:ins>
      <w:r>
        <w:t xml:space="preserve"> nor does it focus on a memorized definition or procedure. </w:t>
      </w:r>
      <w:del w:id="149" w:author="margaret h. powell" w:date="2005-02-04T09:49:00Z">
        <w:r>
          <w:delText xml:space="preserve"> </w:delText>
        </w:r>
      </w:del>
      <w:r>
        <w:t xml:space="preserve">In fact, it </w:t>
      </w:r>
      <w:del w:id="150" w:author="margaret h. powell" w:date="2005-02-14T08:39:00Z">
        <w:r>
          <w:delText>ha</w:delText>
        </w:r>
      </w:del>
      <w:ins w:id="151" w:author="margaret h. powell" w:date="2005-02-14T08:39:00Z">
        <w:r>
          <w:t>involve</w:t>
        </w:r>
      </w:ins>
      <w:r>
        <w:t>s numerous steps</w:t>
      </w:r>
      <w:del w:id="152" w:author="margaret h. powell" w:date="2005-02-14T08:40:00Z">
        <w:r>
          <w:delText xml:space="preserve"> to it</w:delText>
        </w:r>
      </w:del>
      <w:r>
        <w:t xml:space="preserve">, because it requires students to compare several different pairs of shapes before arriving at the correct answer. </w:t>
      </w:r>
      <w:del w:id="153" w:author="margaret h. powell" w:date="2005-02-14T08:40:00Z">
        <w:r>
          <w:delText xml:space="preserve"> </w:delText>
        </w:r>
      </w:del>
      <w:r>
        <w:t xml:space="preserve">For these reasons, many spatial reasoning items are </w:t>
      </w:r>
      <w:del w:id="154" w:author="margaret h. powell" w:date="2005-02-04T09:49:00Z">
        <w:r>
          <w:delText>l</w:delText>
        </w:r>
      </w:del>
      <w:ins w:id="155" w:author="margaret h. powell" w:date="2005-02-04T09:49:00Z">
        <w:r>
          <w:t>L</w:t>
        </w:r>
      </w:ins>
      <w:r>
        <w:t xml:space="preserve">evel 2.  </w:t>
      </w:r>
    </w:p>
    <w:p w:rsidR="00A312F1" w:rsidRDefault="00A312F1" w:rsidP="00C21DA7">
      <w:pPr>
        <w:numPr>
          <w:ins w:id="156" w:author="margaret h. powell" w:date="2005-02-23T10:19:00Z"/>
        </w:numPr>
        <w:ind w:left="-540" w:right="-720"/>
        <w:rPr>
          <w:ins w:id="157" w:author="margaret h. powell" w:date="2005-02-23T10:19:00Z"/>
        </w:rPr>
      </w:pPr>
    </w:p>
    <w:p w:rsidR="00A312F1" w:rsidRDefault="00A312F1" w:rsidP="00C21DA7">
      <w:pPr>
        <w:ind w:left="-540" w:right="-720"/>
      </w:pPr>
      <w:r>
        <w:tab/>
        <w:t>Note that this may be a coded as a source</w:t>
      </w:r>
      <w:del w:id="158" w:author="margaret h. powell" w:date="2005-02-04T09:49:00Z">
        <w:r>
          <w:delText xml:space="preserve"> </w:delText>
        </w:r>
      </w:del>
      <w:ins w:id="159" w:author="margaret h. powell" w:date="2005-02-04T09:49:00Z">
        <w:r>
          <w:t>-</w:t>
        </w:r>
      </w:ins>
      <w:r>
        <w:t>of</w:t>
      </w:r>
      <w:del w:id="160" w:author="margaret h. powell" w:date="2005-02-04T09:49:00Z">
        <w:r>
          <w:delText xml:space="preserve"> </w:delText>
        </w:r>
      </w:del>
      <w:ins w:id="161" w:author="margaret h. powell" w:date="2005-02-04T09:49:00Z">
        <w:r>
          <w:t>-</w:t>
        </w:r>
      </w:ins>
      <w:r>
        <w:t>challenge item, because choice C seems to be drawn in a misleading way.</w:t>
      </w:r>
    </w:p>
    <w:p w:rsidR="00A312F1" w:rsidRDefault="00A312F1" w:rsidP="00C21DA7">
      <w:pPr>
        <w:pStyle w:val="BodyTextIndent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ind w:left="-540" w:right="-720" w:firstLine="0"/>
      </w:pPr>
    </w:p>
    <w:p w:rsidR="00A312F1" w:rsidRDefault="00A312F1" w:rsidP="00C21DA7">
      <w:pPr>
        <w:ind w:left="-540" w:right="-720"/>
      </w:pPr>
      <w:r>
        <w:t>14)</w:t>
      </w:r>
      <w:r>
        <w:tab/>
      </w:r>
      <w:r>
        <w:rPr>
          <w:u w:val="single"/>
        </w:rPr>
        <w:t>Level 3</w:t>
      </w:r>
      <w:r>
        <w:t xml:space="preserve">. </w:t>
      </w:r>
      <w:ins w:id="162" w:author="margaret h. powell" w:date="2005-02-23T10:19:00Z">
        <w:r>
          <w:t xml:space="preserve"> </w:t>
        </w:r>
      </w:ins>
      <w:del w:id="163" w:author="margaret h. powell" w:date="2005-02-23T10:19:00Z">
        <w:r>
          <w:delText xml:space="preserve"> </w:delText>
        </w:r>
      </w:del>
      <w:r>
        <w:t>This item gives the student a new definition and asks her to</w:t>
      </w:r>
      <w:ins w:id="164" w:author="margaret h. powell" w:date="2005-07-14T08:24:00Z">
        <w:r>
          <w:t xml:space="preserve"> use it as a basis for</w:t>
        </w:r>
      </w:ins>
      <w:r>
        <w:t xml:space="preserve"> reason</w:t>
      </w:r>
      <w:del w:id="165" w:author="margaret h. powell" w:date="2005-07-14T08:24:00Z">
        <w:r>
          <w:delText xml:space="preserve"> us</w:delText>
        </w:r>
      </w:del>
      <w:r>
        <w:t>ing</w:t>
      </w:r>
      <w:del w:id="166" w:author="margaret h. powell" w:date="2005-07-14T08:24:00Z">
        <w:r>
          <w:delText xml:space="preserve"> it</w:delText>
        </w:r>
      </w:del>
      <w:r>
        <w:t xml:space="preserve">. </w:t>
      </w:r>
      <w:del w:id="167" w:author="margaret h. powell" w:date="2005-02-04T09:50:00Z">
        <w:r>
          <w:delText xml:space="preserve"> </w:delText>
        </w:r>
      </w:del>
      <w:r>
        <w:t xml:space="preserve">In order to ascertain </w:t>
      </w:r>
      <w:del w:id="168" w:author="margaret h. powell" w:date="2005-02-04T09:50:00Z">
        <w:r>
          <w:delText>if</w:delText>
        </w:r>
      </w:del>
      <w:ins w:id="169" w:author="margaret h. powell" w:date="2005-02-04T09:50:00Z">
        <w:r>
          <w:t>whether</w:t>
        </w:r>
      </w:ins>
      <w:r>
        <w:t xml:space="preserve"> the student really understands the asymptotic behavior that makes a 6% effective rate impossible, this item </w:t>
      </w:r>
      <w:r>
        <w:rPr>
          <w:i/>
        </w:rPr>
        <w:t>must</w:t>
      </w:r>
      <w:r>
        <w:t xml:space="preserve"> be open-ended. </w:t>
      </w:r>
      <w:del w:id="170" w:author="margaret h. powell" w:date="2005-02-04T09:50:00Z">
        <w:r>
          <w:delText xml:space="preserve"> </w:delText>
        </w:r>
      </w:del>
      <w:r>
        <w:t xml:space="preserve">This is why most </w:t>
      </w:r>
      <w:del w:id="171" w:author="margaret h. powell" w:date="2005-02-04T09:50:00Z">
        <w:r>
          <w:delText>l</w:delText>
        </w:r>
      </w:del>
      <w:ins w:id="172" w:author="margaret h. powell" w:date="2005-02-04T09:50:00Z">
        <w:r>
          <w:t>L</w:t>
        </w:r>
      </w:ins>
      <w:r>
        <w:t>evel 3 items are open-response</w:t>
      </w:r>
      <w:ins w:id="173" w:author="margaret h. powell" w:date="2005-02-14T08:40:00Z">
        <w:r>
          <w:t xml:space="preserve"> items</w:t>
        </w:r>
      </w:ins>
      <w:r>
        <w:t xml:space="preserve">, because the complexity of thinking they require the students to display could not be displayed using </w:t>
      </w:r>
      <w:ins w:id="174" w:author="margaret h. powell" w:date="2005-07-14T08:25:00Z">
        <w:r>
          <w:t xml:space="preserve">the </w:t>
        </w:r>
      </w:ins>
      <w:r>
        <w:t>multiple choice</w:t>
      </w:r>
      <w:del w:id="175" w:author="margaret h. powell" w:date="2005-07-14T08:25:00Z">
        <w:r>
          <w:delText>s</w:delText>
        </w:r>
      </w:del>
      <w:ins w:id="176" w:author="margaret h. powell" w:date="2005-07-14T08:25:00Z">
        <w:r>
          <w:t xml:space="preserve"> option</w:t>
        </w:r>
      </w:ins>
      <w:r>
        <w:t>.</w:t>
      </w:r>
    </w:p>
    <w:p w:rsidR="00A312F1" w:rsidRDefault="00A312F1" w:rsidP="00C21DA7">
      <w:pPr>
        <w:pStyle w:val="BodyTextIndent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ind w:left="-540" w:right="-720" w:firstLine="0"/>
      </w:pPr>
    </w:p>
    <w:p w:rsidR="00AD7358" w:rsidRDefault="00A312F1" w:rsidP="00C21DA7">
      <w:pPr>
        <w:pStyle w:val="BodyTextIndent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ind w:left="-540" w:right="-720" w:firstLine="0"/>
      </w:pPr>
      <w:r>
        <w:t>15)</w:t>
      </w:r>
      <w:r>
        <w:tab/>
      </w:r>
      <w:r>
        <w:rPr>
          <w:u w:val="single"/>
        </w:rPr>
        <w:t>Level 3</w:t>
      </w:r>
      <w:r>
        <w:t>.  If a multiple-choice item is Level 3, often it is because the multiple choices do not constrain or guide the possible solutions.</w:t>
      </w:r>
      <w:del w:id="177" w:author="margaret h. powell" w:date="2005-02-04T09:50:00Z">
        <w:r>
          <w:delText xml:space="preserve"> </w:delText>
        </w:r>
      </w:del>
      <w:r>
        <w:t xml:space="preserve"> The choices here allow for </w:t>
      </w:r>
      <w:r>
        <w:rPr>
          <w:i/>
        </w:rPr>
        <w:t>all</w:t>
      </w:r>
      <w:r>
        <w:t xml:space="preserve"> possible responses to this item, including the response that the problem cannot be solved.  This gives such an item the character of an open-ended item, even though it </w:t>
      </w:r>
      <w:del w:id="178" w:author="margaret h. powell" w:date="2005-02-04T09:50:00Z">
        <w:r>
          <w:delText xml:space="preserve">isn’t </w:delText>
        </w:r>
      </w:del>
      <w:ins w:id="179" w:author="margaret h. powell" w:date="2005-02-04T09:50:00Z">
        <w:r>
          <w:t xml:space="preserve">is not </w:t>
        </w:r>
      </w:ins>
      <w:r>
        <w:t>one</w:t>
      </w:r>
    </w:p>
    <w:p w:rsidR="00A312F1" w:rsidRDefault="00AD7358" w:rsidP="00C21DA7">
      <w:pPr>
        <w:pStyle w:val="BodyTextIndent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ind w:left="-540" w:right="-720" w:firstLine="0"/>
        <w:rPr>
          <w:del w:id="180" w:author="margaret h. powell" w:date="2005-06-10T11:21:00Z"/>
          <w:sz w:val="28"/>
        </w:rPr>
        <w:sectPr w:rsidR="00A312F1">
          <w:footerReference w:type="default" r:id="rId15"/>
          <w:pgSz w:w="12240" w:h="15840"/>
          <w:pgMar w:top="1440" w:right="1800" w:bottom="1440" w:left="1800" w:header="720" w:footer="720" w:gutter="0"/>
          <w:cols w:space="720"/>
          <w:docGrid w:linePitch="360"/>
        </w:sectPr>
      </w:pPr>
      <w:r>
        <w:rPr>
          <w:sz w:val="28"/>
        </w:rPr>
        <w:t xml:space="preserve"> </w:t>
      </w:r>
    </w:p>
    <w:p w:rsidR="003C6DF4" w:rsidRDefault="003C6DF4" w:rsidP="00C21DA7">
      <w:pPr>
        <w:pStyle w:val="NormalWeb"/>
        <w:widowControl w:val="0"/>
        <w:spacing w:before="0" w:beforeAutospacing="0" w:after="0" w:afterAutospacing="0"/>
        <w:ind w:left="-540" w:right="-720"/>
      </w:pPr>
    </w:p>
    <w:sectPr w:rsidR="003C6DF4" w:rsidSect="00A312F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D8A" w:rsidRDefault="00303D8A" w:rsidP="00A312F1">
      <w:r>
        <w:separator/>
      </w:r>
    </w:p>
  </w:endnote>
  <w:endnote w:type="continuationSeparator" w:id="0">
    <w:p w:rsidR="00303D8A" w:rsidRDefault="00303D8A" w:rsidP="00A312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F9" w:rsidRPr="00C560F9" w:rsidRDefault="00C560F9" w:rsidP="00C560F9">
    <w:pPr>
      <w:rPr>
        <w:sz w:val="20"/>
        <w:szCs w:val="20"/>
      </w:rPr>
    </w:pPr>
    <w:r>
      <w:rPr>
        <w:sz w:val="20"/>
        <w:szCs w:val="20"/>
      </w:rPr>
      <w:t xml:space="preserve">Webb, Norman, </w:t>
    </w:r>
    <w:proofErr w:type="gramStart"/>
    <w:r>
      <w:rPr>
        <w:sz w:val="20"/>
        <w:szCs w:val="20"/>
      </w:rPr>
      <w:t>et.al.,</w:t>
    </w:r>
    <w:proofErr w:type="gramEnd"/>
    <w:r>
      <w:rPr>
        <w:sz w:val="20"/>
        <w:szCs w:val="20"/>
      </w:rPr>
      <w:t xml:space="preserve"> </w:t>
    </w:r>
    <w:r w:rsidRPr="00C560F9">
      <w:rPr>
        <w:i/>
        <w:sz w:val="20"/>
        <w:szCs w:val="20"/>
      </w:rPr>
      <w:t>Web Alignment Tool (WAT) Training Manual</w:t>
    </w:r>
    <w:r>
      <w:rPr>
        <w:sz w:val="20"/>
        <w:szCs w:val="20"/>
      </w:rPr>
      <w:t xml:space="preserve">, 2005. </w:t>
    </w:r>
  </w:p>
  <w:p w:rsidR="00C560F9" w:rsidRPr="00C560F9" w:rsidRDefault="00C560F9">
    <w:pPr>
      <w:pStyle w:val="Footer"/>
      <w:rPr>
        <w:sz w:val="20"/>
        <w:szCs w:val="20"/>
      </w:rPr>
    </w:pPr>
  </w:p>
  <w:p w:rsidR="00C560F9" w:rsidRDefault="00C560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D8A" w:rsidRDefault="00303D8A" w:rsidP="00A312F1">
      <w:r>
        <w:separator/>
      </w:r>
    </w:p>
  </w:footnote>
  <w:footnote w:type="continuationSeparator" w:id="0">
    <w:p w:rsidR="00303D8A" w:rsidRDefault="00303D8A" w:rsidP="00A31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6ACE26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2D79F4"/>
    <w:multiLevelType w:val="hybridMultilevel"/>
    <w:tmpl w:val="A3242A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2D5096"/>
    <w:multiLevelType w:val="hybridMultilevel"/>
    <w:tmpl w:val="C2EC5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2431CF2"/>
    <w:multiLevelType w:val="hybridMultilevel"/>
    <w:tmpl w:val="A9500CE4"/>
    <w:lvl w:ilvl="0" w:tplc="C76865FC">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B902FF"/>
    <w:multiLevelType w:val="hybridMultilevel"/>
    <w:tmpl w:val="20B2B0F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077547"/>
    <w:multiLevelType w:val="hybridMultilevel"/>
    <w:tmpl w:val="0986A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B5F0ECA"/>
    <w:multiLevelType w:val="hybridMultilevel"/>
    <w:tmpl w:val="1196108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3B6C66D7"/>
    <w:multiLevelType w:val="hybridMultilevel"/>
    <w:tmpl w:val="2CB2187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3C9B576C"/>
    <w:multiLevelType w:val="hybridMultilevel"/>
    <w:tmpl w:val="2D100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0F1609"/>
    <w:multiLevelType w:val="hybridMultilevel"/>
    <w:tmpl w:val="0018CF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4DA91E1B"/>
    <w:multiLevelType w:val="hybridMultilevel"/>
    <w:tmpl w:val="3D543F3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568A24A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nsid w:val="5DE44A2E"/>
    <w:multiLevelType w:val="hybridMultilevel"/>
    <w:tmpl w:val="05CE3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2A64680"/>
    <w:multiLevelType w:val="hybridMultilevel"/>
    <w:tmpl w:val="B15C86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0AB1903"/>
    <w:multiLevelType w:val="hybridMultilevel"/>
    <w:tmpl w:val="7242C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4BE6605"/>
    <w:multiLevelType w:val="hybridMultilevel"/>
    <w:tmpl w:val="1982E00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4FD5E6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7">
    <w:nsid w:val="7BB94CD9"/>
    <w:multiLevelType w:val="hybridMultilevel"/>
    <w:tmpl w:val="7B303F30"/>
    <w:lvl w:ilvl="0" w:tplc="04090019">
      <w:start w:val="1"/>
      <w:numFmt w:val="lowerLetter"/>
      <w:lvlText w:val="%1."/>
      <w:lvlJc w:val="left"/>
      <w:pPr>
        <w:tabs>
          <w:tab w:val="num" w:pos="720"/>
        </w:tabs>
        <w:ind w:left="720" w:hanging="360"/>
      </w:pPr>
      <w:rPr>
        <w:rFonts w:hint="default"/>
      </w:rPr>
    </w:lvl>
    <w:lvl w:ilvl="1" w:tplc="A6163F50">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6"/>
  </w:num>
  <w:num w:numId="4">
    <w:abstractNumId w:val="7"/>
  </w:num>
  <w:num w:numId="5">
    <w:abstractNumId w:val="9"/>
  </w:num>
  <w:num w:numId="6">
    <w:abstractNumId w:val="14"/>
  </w:num>
  <w:num w:numId="7">
    <w:abstractNumId w:val="1"/>
  </w:num>
  <w:num w:numId="8">
    <w:abstractNumId w:val="2"/>
  </w:num>
  <w:num w:numId="9">
    <w:abstractNumId w:val="5"/>
  </w:num>
  <w:num w:numId="10">
    <w:abstractNumId w:val="8"/>
  </w:num>
  <w:num w:numId="11">
    <w:abstractNumId w:val="12"/>
  </w:num>
  <w:num w:numId="12">
    <w:abstractNumId w:val="13"/>
  </w:num>
  <w:num w:numId="13">
    <w:abstractNumId w:val="15"/>
  </w:num>
  <w:num w:numId="14">
    <w:abstractNumId w:val="17"/>
  </w:num>
  <w:num w:numId="15">
    <w:abstractNumId w:val="4"/>
  </w:num>
  <w:num w:numId="16">
    <w:abstractNumId w:val="11"/>
  </w:num>
  <w:num w:numId="17">
    <w:abstractNumId w:val="3"/>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A312F1"/>
    <w:rsid w:val="00125DB1"/>
    <w:rsid w:val="00152FED"/>
    <w:rsid w:val="002A7B24"/>
    <w:rsid w:val="00303D8A"/>
    <w:rsid w:val="003C6DF4"/>
    <w:rsid w:val="00427C19"/>
    <w:rsid w:val="004E5E51"/>
    <w:rsid w:val="006400CA"/>
    <w:rsid w:val="007657C4"/>
    <w:rsid w:val="00A312F1"/>
    <w:rsid w:val="00AD7358"/>
    <w:rsid w:val="00C21DA7"/>
    <w:rsid w:val="00C560F9"/>
    <w:rsid w:val="00C71BF9"/>
    <w:rsid w:val="00D55649"/>
    <w:rsid w:val="00E46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Top of Form" w:uiPriority="0"/>
    <w:lsdException w:name="HTML Bottom of Form"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2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12F1"/>
    <w:pPr>
      <w:keepNext/>
      <w:outlineLvl w:val="0"/>
    </w:pPr>
    <w:rPr>
      <w:b/>
      <w:bCs/>
    </w:rPr>
  </w:style>
  <w:style w:type="paragraph" w:styleId="Heading2">
    <w:name w:val="heading 2"/>
    <w:basedOn w:val="Normal"/>
    <w:next w:val="Normal"/>
    <w:link w:val="Heading2Char"/>
    <w:qFormat/>
    <w:rsid w:val="00A312F1"/>
    <w:pPr>
      <w:keepNext/>
      <w:outlineLvl w:val="1"/>
    </w:pPr>
    <w:rPr>
      <w:i/>
      <w:iCs/>
    </w:rPr>
  </w:style>
  <w:style w:type="paragraph" w:styleId="Heading3">
    <w:name w:val="heading 3"/>
    <w:basedOn w:val="Normal"/>
    <w:next w:val="Normal"/>
    <w:link w:val="Heading3Char"/>
    <w:qFormat/>
    <w:rsid w:val="00A312F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312F1"/>
    <w:pPr>
      <w:keepNext/>
      <w:jc w:val="center"/>
      <w:outlineLvl w:val="3"/>
    </w:pPr>
    <w:rPr>
      <w:b/>
      <w:bCs/>
      <w:color w:val="000000"/>
    </w:rPr>
  </w:style>
  <w:style w:type="paragraph" w:styleId="Heading5">
    <w:name w:val="heading 5"/>
    <w:basedOn w:val="Normal"/>
    <w:next w:val="Normal"/>
    <w:link w:val="Heading5Char"/>
    <w:qFormat/>
    <w:rsid w:val="00A312F1"/>
    <w:pPr>
      <w:keepNext/>
      <w:jc w:val="center"/>
      <w:outlineLvl w:val="4"/>
    </w:pPr>
    <w:rPr>
      <w:b/>
      <w:bCs/>
      <w:sz w:val="44"/>
      <w:szCs w:val="44"/>
    </w:rPr>
  </w:style>
  <w:style w:type="paragraph" w:styleId="Heading6">
    <w:name w:val="heading 6"/>
    <w:basedOn w:val="Normal"/>
    <w:next w:val="Normal"/>
    <w:link w:val="Heading6Char"/>
    <w:qFormat/>
    <w:rsid w:val="00A312F1"/>
    <w:pPr>
      <w:spacing w:before="240" w:after="60"/>
      <w:outlineLvl w:val="5"/>
    </w:pPr>
    <w:rPr>
      <w:b/>
      <w:bCs/>
      <w:sz w:val="22"/>
      <w:szCs w:val="22"/>
    </w:rPr>
  </w:style>
  <w:style w:type="paragraph" w:styleId="Heading7">
    <w:name w:val="heading 7"/>
    <w:basedOn w:val="Normal"/>
    <w:next w:val="Normal"/>
    <w:link w:val="Heading7Char"/>
    <w:qFormat/>
    <w:rsid w:val="00A312F1"/>
    <w:pPr>
      <w:keepNext/>
      <w:outlineLvl w:val="6"/>
    </w:pPr>
    <w:rPr>
      <w:sz w:val="28"/>
      <w:szCs w:val="28"/>
    </w:rPr>
  </w:style>
  <w:style w:type="paragraph" w:styleId="Heading8">
    <w:name w:val="heading 8"/>
    <w:basedOn w:val="Normal"/>
    <w:next w:val="Normal"/>
    <w:link w:val="Heading8Char"/>
    <w:qFormat/>
    <w:rsid w:val="00A312F1"/>
    <w:pPr>
      <w:keepNext/>
      <w:suppressAutoHyphens/>
      <w:jc w:val="center"/>
      <w:outlineLvl w:val="7"/>
    </w:pPr>
    <w:rPr>
      <w:b/>
      <w:bCs/>
      <w:u w:val="single"/>
    </w:rPr>
  </w:style>
  <w:style w:type="paragraph" w:styleId="Heading9">
    <w:name w:val="heading 9"/>
    <w:basedOn w:val="Normal"/>
    <w:next w:val="Normal"/>
    <w:link w:val="Heading9Char"/>
    <w:qFormat/>
    <w:rsid w:val="00A312F1"/>
    <w:pPr>
      <w:keepNext/>
      <w:jc w:val="center"/>
      <w:outlineLvl w:val="8"/>
    </w:pPr>
    <w:rPr>
      <w:b/>
      <w:sz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12F1"/>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12F1"/>
    <w:rPr>
      <w:rFonts w:ascii="Times New Roman" w:eastAsia="Times New Roman" w:hAnsi="Times New Roman" w:cs="Times New Roman"/>
      <w:i/>
      <w:iCs/>
      <w:sz w:val="24"/>
      <w:szCs w:val="24"/>
    </w:rPr>
  </w:style>
  <w:style w:type="character" w:customStyle="1" w:styleId="Heading3Char">
    <w:name w:val="Heading 3 Char"/>
    <w:basedOn w:val="DefaultParagraphFont"/>
    <w:link w:val="Heading3"/>
    <w:rsid w:val="00A312F1"/>
    <w:rPr>
      <w:rFonts w:ascii="Arial" w:eastAsia="Times New Roman" w:hAnsi="Arial" w:cs="Arial"/>
      <w:b/>
      <w:bCs/>
      <w:sz w:val="26"/>
      <w:szCs w:val="26"/>
    </w:rPr>
  </w:style>
  <w:style w:type="character" w:customStyle="1" w:styleId="Heading4Char">
    <w:name w:val="Heading 4 Char"/>
    <w:basedOn w:val="DefaultParagraphFont"/>
    <w:link w:val="Heading4"/>
    <w:rsid w:val="00A312F1"/>
    <w:rPr>
      <w:rFonts w:ascii="Times New Roman" w:eastAsia="Times New Roman" w:hAnsi="Times New Roman" w:cs="Times New Roman"/>
      <w:b/>
      <w:bCs/>
      <w:color w:val="000000"/>
      <w:sz w:val="24"/>
      <w:szCs w:val="24"/>
    </w:rPr>
  </w:style>
  <w:style w:type="character" w:customStyle="1" w:styleId="Heading5Char">
    <w:name w:val="Heading 5 Char"/>
    <w:basedOn w:val="DefaultParagraphFont"/>
    <w:link w:val="Heading5"/>
    <w:rsid w:val="00A312F1"/>
    <w:rPr>
      <w:rFonts w:ascii="Times New Roman" w:eastAsia="Times New Roman" w:hAnsi="Times New Roman" w:cs="Times New Roman"/>
      <w:b/>
      <w:bCs/>
      <w:sz w:val="44"/>
      <w:szCs w:val="44"/>
    </w:rPr>
  </w:style>
  <w:style w:type="character" w:customStyle="1" w:styleId="Heading6Char">
    <w:name w:val="Heading 6 Char"/>
    <w:basedOn w:val="DefaultParagraphFont"/>
    <w:link w:val="Heading6"/>
    <w:rsid w:val="00A312F1"/>
    <w:rPr>
      <w:rFonts w:ascii="Times New Roman" w:eastAsia="Times New Roman" w:hAnsi="Times New Roman" w:cs="Times New Roman"/>
      <w:b/>
      <w:bCs/>
    </w:rPr>
  </w:style>
  <w:style w:type="character" w:customStyle="1" w:styleId="Heading7Char">
    <w:name w:val="Heading 7 Char"/>
    <w:basedOn w:val="DefaultParagraphFont"/>
    <w:link w:val="Heading7"/>
    <w:rsid w:val="00A312F1"/>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A312F1"/>
    <w:rPr>
      <w:rFonts w:ascii="Times New Roman" w:eastAsia="Times New Roman" w:hAnsi="Times New Roman" w:cs="Times New Roman"/>
      <w:b/>
      <w:bCs/>
      <w:sz w:val="24"/>
      <w:szCs w:val="24"/>
      <w:u w:val="single"/>
    </w:rPr>
  </w:style>
  <w:style w:type="character" w:customStyle="1" w:styleId="Heading9Char">
    <w:name w:val="Heading 9 Char"/>
    <w:basedOn w:val="DefaultParagraphFont"/>
    <w:link w:val="Heading9"/>
    <w:rsid w:val="00A312F1"/>
    <w:rPr>
      <w:rFonts w:ascii="Times New Roman" w:eastAsia="Times New Roman" w:hAnsi="Times New Roman" w:cs="Times New Roman"/>
      <w:b/>
      <w:sz w:val="36"/>
      <w:szCs w:val="48"/>
    </w:rPr>
  </w:style>
  <w:style w:type="paragraph" w:styleId="BalloonText">
    <w:name w:val="Balloon Text"/>
    <w:basedOn w:val="Normal"/>
    <w:link w:val="BalloonTextChar"/>
    <w:semiHidden/>
    <w:rsid w:val="00A312F1"/>
    <w:rPr>
      <w:rFonts w:ascii="Tahoma" w:hAnsi="Tahoma" w:cs="Tahoma"/>
      <w:sz w:val="16"/>
      <w:szCs w:val="16"/>
    </w:rPr>
  </w:style>
  <w:style w:type="character" w:customStyle="1" w:styleId="BalloonTextChar">
    <w:name w:val="Balloon Text Char"/>
    <w:basedOn w:val="DefaultParagraphFont"/>
    <w:link w:val="BalloonText"/>
    <w:semiHidden/>
    <w:rsid w:val="00A312F1"/>
    <w:rPr>
      <w:rFonts w:ascii="Tahoma" w:eastAsia="Times New Roman" w:hAnsi="Tahoma" w:cs="Tahoma"/>
      <w:sz w:val="16"/>
      <w:szCs w:val="16"/>
    </w:rPr>
  </w:style>
  <w:style w:type="paragraph" w:styleId="NormalWeb">
    <w:name w:val="Normal (Web)"/>
    <w:basedOn w:val="Normal"/>
    <w:rsid w:val="00A312F1"/>
    <w:pPr>
      <w:spacing w:before="100" w:beforeAutospacing="1" w:after="100" w:afterAutospacing="1"/>
    </w:pPr>
  </w:style>
  <w:style w:type="paragraph" w:styleId="Title">
    <w:name w:val="Title"/>
    <w:basedOn w:val="Normal"/>
    <w:link w:val="TitleChar"/>
    <w:qFormat/>
    <w:rsid w:val="00A312F1"/>
    <w:pPr>
      <w:jc w:val="center"/>
    </w:pPr>
    <w:rPr>
      <w:b/>
      <w:bCs/>
      <w:u w:val="single"/>
    </w:rPr>
  </w:style>
  <w:style w:type="character" w:customStyle="1" w:styleId="TitleChar">
    <w:name w:val="Title Char"/>
    <w:basedOn w:val="DefaultParagraphFont"/>
    <w:link w:val="Title"/>
    <w:rsid w:val="00A312F1"/>
    <w:rPr>
      <w:rFonts w:ascii="Times New Roman" w:eastAsia="Times New Roman" w:hAnsi="Times New Roman" w:cs="Times New Roman"/>
      <w:b/>
      <w:bCs/>
      <w:sz w:val="24"/>
      <w:szCs w:val="24"/>
      <w:u w:val="single"/>
    </w:rPr>
  </w:style>
  <w:style w:type="paragraph" w:styleId="Header">
    <w:name w:val="header"/>
    <w:basedOn w:val="Normal"/>
    <w:link w:val="HeaderChar"/>
    <w:rsid w:val="00A312F1"/>
    <w:pPr>
      <w:tabs>
        <w:tab w:val="center" w:pos="4320"/>
        <w:tab w:val="right" w:pos="8640"/>
      </w:tabs>
    </w:pPr>
  </w:style>
  <w:style w:type="character" w:customStyle="1" w:styleId="HeaderChar">
    <w:name w:val="Header Char"/>
    <w:basedOn w:val="DefaultParagraphFont"/>
    <w:link w:val="Header"/>
    <w:rsid w:val="00A312F1"/>
    <w:rPr>
      <w:rFonts w:ascii="Times New Roman" w:eastAsia="Times New Roman" w:hAnsi="Times New Roman" w:cs="Times New Roman"/>
      <w:sz w:val="24"/>
      <w:szCs w:val="24"/>
    </w:rPr>
  </w:style>
  <w:style w:type="paragraph" w:styleId="BodyTextIndent">
    <w:name w:val="Body Text Indent"/>
    <w:basedOn w:val="Normal"/>
    <w:link w:val="BodyTextIndentChar"/>
    <w:rsid w:val="00A312F1"/>
    <w:pPr>
      <w:widowControl w:val="0"/>
      <w:autoSpaceDE w:val="0"/>
      <w:autoSpaceDN w:val="0"/>
      <w:adjustRightInd w:val="0"/>
    </w:pPr>
  </w:style>
  <w:style w:type="character" w:customStyle="1" w:styleId="BodyTextIndentChar">
    <w:name w:val="Body Text Indent Char"/>
    <w:basedOn w:val="DefaultParagraphFont"/>
    <w:link w:val="BodyTextIndent"/>
    <w:rsid w:val="00A312F1"/>
    <w:rPr>
      <w:rFonts w:ascii="Times New Roman" w:eastAsia="Times New Roman" w:hAnsi="Times New Roman" w:cs="Times New Roman"/>
      <w:sz w:val="24"/>
      <w:szCs w:val="24"/>
    </w:rPr>
  </w:style>
  <w:style w:type="paragraph" w:styleId="BodyTextIndent2">
    <w:name w:val="Body Text Indent 2"/>
    <w:basedOn w:val="Normal"/>
    <w:link w:val="BodyTextIndent2Char"/>
    <w:rsid w:val="00A312F1"/>
    <w:pPr>
      <w:widowControl w:val="0"/>
      <w:suppressAutoHyphens/>
      <w:ind w:firstLine="720"/>
    </w:pPr>
  </w:style>
  <w:style w:type="character" w:customStyle="1" w:styleId="BodyTextIndent2Char">
    <w:name w:val="Body Text Indent 2 Char"/>
    <w:basedOn w:val="DefaultParagraphFont"/>
    <w:link w:val="BodyTextIndent2"/>
    <w:rsid w:val="00A312F1"/>
    <w:rPr>
      <w:rFonts w:ascii="Times New Roman" w:eastAsia="Times New Roman" w:hAnsi="Times New Roman" w:cs="Times New Roman"/>
      <w:sz w:val="24"/>
      <w:szCs w:val="24"/>
    </w:rPr>
  </w:style>
  <w:style w:type="paragraph" w:styleId="BodyTextIndent3">
    <w:name w:val="Body Text Indent 3"/>
    <w:basedOn w:val="Normal"/>
    <w:link w:val="BodyTextIndent3Char"/>
    <w:rsid w:val="00A312F1"/>
    <w:pPr>
      <w:spacing w:after="120"/>
      <w:ind w:left="360"/>
    </w:pPr>
    <w:rPr>
      <w:sz w:val="16"/>
      <w:szCs w:val="16"/>
    </w:rPr>
  </w:style>
  <w:style w:type="character" w:customStyle="1" w:styleId="BodyTextIndent3Char">
    <w:name w:val="Body Text Indent 3 Char"/>
    <w:basedOn w:val="DefaultParagraphFont"/>
    <w:link w:val="BodyTextIndent3"/>
    <w:rsid w:val="00A312F1"/>
    <w:rPr>
      <w:rFonts w:ascii="Times New Roman" w:eastAsia="Times New Roman" w:hAnsi="Times New Roman" w:cs="Times New Roman"/>
      <w:sz w:val="16"/>
      <w:szCs w:val="16"/>
    </w:rPr>
  </w:style>
  <w:style w:type="character" w:styleId="Emphasis">
    <w:name w:val="Emphasis"/>
    <w:basedOn w:val="DefaultParagraphFont"/>
    <w:qFormat/>
    <w:rsid w:val="00A312F1"/>
    <w:rPr>
      <w:i/>
      <w:iCs/>
    </w:rPr>
  </w:style>
  <w:style w:type="character" w:styleId="Strong">
    <w:name w:val="Strong"/>
    <w:basedOn w:val="DefaultParagraphFont"/>
    <w:qFormat/>
    <w:rsid w:val="00A312F1"/>
    <w:rPr>
      <w:b/>
      <w:bCs/>
    </w:rPr>
  </w:style>
  <w:style w:type="character" w:styleId="Hyperlink">
    <w:name w:val="Hyperlink"/>
    <w:basedOn w:val="DefaultParagraphFont"/>
    <w:rsid w:val="00A312F1"/>
    <w:rPr>
      <w:strike w:val="0"/>
      <w:dstrike w:val="0"/>
      <w:color w:val="003366"/>
      <w:u w:val="none"/>
      <w:effect w:val="none"/>
    </w:rPr>
  </w:style>
  <w:style w:type="paragraph" w:styleId="z-TopofForm">
    <w:name w:val="HTML Top of Form"/>
    <w:basedOn w:val="Normal"/>
    <w:next w:val="Normal"/>
    <w:link w:val="z-TopofFormChar"/>
    <w:hidden/>
    <w:rsid w:val="00A312F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312F1"/>
    <w:rPr>
      <w:rFonts w:ascii="Arial" w:eastAsia="Times New Roman" w:hAnsi="Arial" w:cs="Arial"/>
      <w:vanish/>
      <w:sz w:val="16"/>
      <w:szCs w:val="16"/>
    </w:rPr>
  </w:style>
  <w:style w:type="paragraph" w:styleId="z-BottomofForm">
    <w:name w:val="HTML Bottom of Form"/>
    <w:basedOn w:val="Normal"/>
    <w:next w:val="Normal"/>
    <w:link w:val="z-BottomofFormChar"/>
    <w:hidden/>
    <w:rsid w:val="00A312F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312F1"/>
    <w:rPr>
      <w:rFonts w:ascii="Arial" w:eastAsia="Times New Roman" w:hAnsi="Arial" w:cs="Arial"/>
      <w:vanish/>
      <w:sz w:val="16"/>
      <w:szCs w:val="16"/>
    </w:rPr>
  </w:style>
  <w:style w:type="character" w:customStyle="1" w:styleId="normalred1">
    <w:name w:val="normalred1"/>
    <w:basedOn w:val="DefaultParagraphFont"/>
    <w:rsid w:val="00A312F1"/>
    <w:rPr>
      <w:rFonts w:ascii="Tahoma" w:hAnsi="Tahoma" w:cs="Tahoma" w:hint="default"/>
      <w:b/>
      <w:bCs/>
      <w:color w:val="FF0000"/>
      <w:sz w:val="18"/>
      <w:szCs w:val="18"/>
    </w:rPr>
  </w:style>
  <w:style w:type="character" w:customStyle="1" w:styleId="normalbold1">
    <w:name w:val="normalbold1"/>
    <w:basedOn w:val="DefaultParagraphFont"/>
    <w:rsid w:val="00A312F1"/>
    <w:rPr>
      <w:rFonts w:ascii="Tahoma" w:hAnsi="Tahoma" w:cs="Tahoma" w:hint="default"/>
      <w:b/>
      <w:bCs/>
      <w:sz w:val="17"/>
      <w:szCs w:val="17"/>
    </w:rPr>
  </w:style>
  <w:style w:type="character" w:customStyle="1" w:styleId="Hyperlink1">
    <w:name w:val="Hyperlink1"/>
    <w:basedOn w:val="DefaultParagraphFont"/>
    <w:rsid w:val="00A312F1"/>
    <w:rPr>
      <w:color w:val="006600"/>
      <w:u w:val="single"/>
    </w:rPr>
  </w:style>
  <w:style w:type="paragraph" w:customStyle="1" w:styleId="normal0">
    <w:name w:val="normal"/>
    <w:basedOn w:val="Normal"/>
    <w:rsid w:val="00A312F1"/>
    <w:pPr>
      <w:spacing w:before="100" w:beforeAutospacing="1" w:after="100" w:afterAutospacing="1"/>
    </w:pPr>
    <w:rPr>
      <w:color w:val="000000"/>
    </w:rPr>
  </w:style>
  <w:style w:type="character" w:styleId="FollowedHyperlink">
    <w:name w:val="FollowedHyperlink"/>
    <w:basedOn w:val="DefaultParagraphFont"/>
    <w:rsid w:val="00A312F1"/>
    <w:rPr>
      <w:color w:val="800080"/>
      <w:u w:val="single"/>
    </w:rPr>
  </w:style>
  <w:style w:type="paragraph" w:styleId="Footer">
    <w:name w:val="footer"/>
    <w:basedOn w:val="Normal"/>
    <w:link w:val="FooterChar"/>
    <w:uiPriority w:val="99"/>
    <w:rsid w:val="00A312F1"/>
    <w:pPr>
      <w:tabs>
        <w:tab w:val="center" w:pos="4320"/>
        <w:tab w:val="right" w:pos="8640"/>
      </w:tabs>
    </w:pPr>
  </w:style>
  <w:style w:type="character" w:customStyle="1" w:styleId="FooterChar">
    <w:name w:val="Footer Char"/>
    <w:basedOn w:val="DefaultParagraphFont"/>
    <w:link w:val="Footer"/>
    <w:uiPriority w:val="99"/>
    <w:rsid w:val="00A312F1"/>
    <w:rPr>
      <w:rFonts w:ascii="Times New Roman" w:eastAsia="Times New Roman" w:hAnsi="Times New Roman" w:cs="Times New Roman"/>
      <w:sz w:val="24"/>
      <w:szCs w:val="24"/>
    </w:rPr>
  </w:style>
  <w:style w:type="character" w:styleId="PageNumber">
    <w:name w:val="page number"/>
    <w:basedOn w:val="DefaultParagraphFont"/>
    <w:rsid w:val="00A312F1"/>
  </w:style>
  <w:style w:type="paragraph" w:styleId="ListBullet">
    <w:name w:val="List Bullet"/>
    <w:basedOn w:val="Normal"/>
    <w:autoRedefine/>
    <w:rsid w:val="00A312F1"/>
    <w:pPr>
      <w:numPr>
        <w:numId w:val="18"/>
      </w:numPr>
    </w:pPr>
  </w:style>
  <w:style w:type="paragraph" w:styleId="BodyText">
    <w:name w:val="Body Text"/>
    <w:basedOn w:val="Normal"/>
    <w:link w:val="BodyTextChar"/>
    <w:rsid w:val="00A312F1"/>
    <w:pPr>
      <w:spacing w:after="120"/>
    </w:pPr>
  </w:style>
  <w:style w:type="character" w:customStyle="1" w:styleId="BodyTextChar">
    <w:name w:val="Body Text Char"/>
    <w:basedOn w:val="DefaultParagraphFont"/>
    <w:link w:val="BodyText"/>
    <w:rsid w:val="00A312F1"/>
    <w:rPr>
      <w:rFonts w:ascii="Times New Roman" w:eastAsia="Times New Roman" w:hAnsi="Times New Roman" w:cs="Times New Roman"/>
      <w:sz w:val="24"/>
      <w:szCs w:val="24"/>
    </w:rPr>
  </w:style>
  <w:style w:type="paragraph" w:styleId="FootnoteText">
    <w:name w:val="footnote text"/>
    <w:basedOn w:val="Normal"/>
    <w:link w:val="FootnoteTextChar"/>
    <w:semiHidden/>
    <w:rsid w:val="00A312F1"/>
    <w:rPr>
      <w:sz w:val="20"/>
      <w:szCs w:val="20"/>
    </w:rPr>
  </w:style>
  <w:style w:type="character" w:customStyle="1" w:styleId="FootnoteTextChar">
    <w:name w:val="Footnote Text Char"/>
    <w:basedOn w:val="DefaultParagraphFont"/>
    <w:link w:val="FootnoteText"/>
    <w:semiHidden/>
    <w:rsid w:val="00A312F1"/>
    <w:rPr>
      <w:rFonts w:ascii="Times New Roman" w:eastAsia="Times New Roman" w:hAnsi="Times New Roman" w:cs="Times New Roman"/>
      <w:sz w:val="20"/>
      <w:szCs w:val="20"/>
    </w:rPr>
  </w:style>
  <w:style w:type="character" w:styleId="FootnoteReference">
    <w:name w:val="footnote reference"/>
    <w:basedOn w:val="DefaultParagraphFont"/>
    <w:semiHidden/>
    <w:rsid w:val="00A312F1"/>
    <w:rPr>
      <w:vertAlign w:val="superscript"/>
    </w:rPr>
  </w:style>
  <w:style w:type="paragraph" w:customStyle="1" w:styleId="indent">
    <w:name w:val="indent"/>
    <w:basedOn w:val="Normal"/>
    <w:rsid w:val="00A312F1"/>
    <w:pPr>
      <w:spacing w:after="150"/>
      <w:ind w:left="600"/>
    </w:pPr>
  </w:style>
  <w:style w:type="character" w:customStyle="1" w:styleId="cbtext1">
    <w:name w:val="cbtext1"/>
    <w:basedOn w:val="DefaultParagraphFont"/>
    <w:rsid w:val="00A312F1"/>
    <w:rPr>
      <w:b/>
      <w:bCs/>
      <w:color w:val="003366"/>
    </w:rPr>
  </w:style>
  <w:style w:type="paragraph" w:styleId="BodyText3">
    <w:name w:val="Body Text 3"/>
    <w:basedOn w:val="Normal"/>
    <w:link w:val="BodyText3Char"/>
    <w:rsid w:val="00A312F1"/>
    <w:rPr>
      <w:rFonts w:ascii="Arial" w:hAnsi="Arial" w:cs="Arial"/>
      <w:sz w:val="20"/>
      <w:szCs w:val="20"/>
    </w:rPr>
  </w:style>
  <w:style w:type="character" w:customStyle="1" w:styleId="BodyText3Char">
    <w:name w:val="Body Text 3 Char"/>
    <w:basedOn w:val="DefaultParagraphFont"/>
    <w:link w:val="BodyText3"/>
    <w:rsid w:val="00A312F1"/>
    <w:rPr>
      <w:rFonts w:ascii="Arial" w:eastAsia="Times New Roman" w:hAnsi="Arial" w:cs="Arial"/>
      <w:sz w:val="20"/>
      <w:szCs w:val="20"/>
    </w:rPr>
  </w:style>
  <w:style w:type="paragraph" w:styleId="BodyText2">
    <w:name w:val="Body Text 2"/>
    <w:basedOn w:val="Normal"/>
    <w:link w:val="BodyText2Char"/>
    <w:rsid w:val="00A312F1"/>
    <w:rPr>
      <w:i/>
      <w:iCs/>
    </w:rPr>
  </w:style>
  <w:style w:type="character" w:customStyle="1" w:styleId="BodyText2Char">
    <w:name w:val="Body Text 2 Char"/>
    <w:basedOn w:val="DefaultParagraphFont"/>
    <w:link w:val="BodyText2"/>
    <w:rsid w:val="00A312F1"/>
    <w:rPr>
      <w:rFonts w:ascii="Times New Roman" w:eastAsia="Times New Roman" w:hAnsi="Times New Roman" w:cs="Times New Roman"/>
      <w:i/>
      <w:iCs/>
      <w:sz w:val="24"/>
      <w:szCs w:val="24"/>
    </w:rPr>
  </w:style>
  <w:style w:type="character" w:customStyle="1" w:styleId="normalbold">
    <w:name w:val="normalbold"/>
    <w:basedOn w:val="DefaultParagraphFont"/>
    <w:rsid w:val="00A312F1"/>
  </w:style>
  <w:style w:type="paragraph" w:styleId="BlockText">
    <w:name w:val="Block Text"/>
    <w:basedOn w:val="Normal"/>
    <w:rsid w:val="00A312F1"/>
    <w:pPr>
      <w:shd w:val="clear" w:color="auto" w:fill="C0C0C0"/>
      <w:ind w:left="720" w:right="432"/>
    </w:pPr>
    <w:rPr>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1546</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Enders</dc:creator>
  <cp:lastModifiedBy>endersc</cp:lastModifiedBy>
  <cp:revision>2</cp:revision>
  <cp:lastPrinted>2010-10-22T17:29:00Z</cp:lastPrinted>
  <dcterms:created xsi:type="dcterms:W3CDTF">2012-05-01T15:17:00Z</dcterms:created>
  <dcterms:modified xsi:type="dcterms:W3CDTF">2012-05-01T15:17:00Z</dcterms:modified>
</cp:coreProperties>
</file>